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1E93D7" w14:textId="71FDF661" w:rsidR="00853027" w:rsidRPr="00FA02F7" w:rsidRDefault="002269A7" w:rsidP="00853027">
      <w:pPr>
        <w:pStyle w:val="Textkrper"/>
        <w:spacing w:after="0"/>
        <w:rPr>
          <w:rFonts w:ascii="Verdana" w:hAnsi="Verdana"/>
          <w:b w:val="0"/>
          <w:i w:val="0"/>
          <w:sz w:val="32"/>
          <w:szCs w:val="32"/>
        </w:rPr>
      </w:pPr>
      <w:r>
        <w:rPr>
          <w:rFonts w:ascii="Verdana" w:hAnsi="Verdana"/>
          <w:b w:val="0"/>
          <w:i w:val="0"/>
          <w:sz w:val="32"/>
          <w:szCs w:val="32"/>
        </w:rPr>
        <w:t>Haus</w:t>
      </w:r>
      <w:r w:rsidR="00853027" w:rsidRPr="00FA02F7">
        <w:rPr>
          <w:rFonts w:ascii="Verdana" w:hAnsi="Verdana"/>
          <w:b w:val="0"/>
          <w:i w:val="0"/>
          <w:sz w:val="32"/>
          <w:szCs w:val="32"/>
        </w:rPr>
        <w:t>bau direkt an der Bahnlinie</w:t>
      </w:r>
    </w:p>
    <w:p w14:paraId="191A9665" w14:textId="60EF1F93" w:rsidR="00853027" w:rsidRPr="00FA02F7" w:rsidRDefault="00FA02F7" w:rsidP="00853027">
      <w:pPr>
        <w:pStyle w:val="Textkrper"/>
        <w:spacing w:after="0"/>
        <w:rPr>
          <w:rFonts w:ascii="Verdana" w:hAnsi="Verdana"/>
          <w:b w:val="0"/>
          <w:i w:val="0"/>
          <w:sz w:val="28"/>
          <w:szCs w:val="28"/>
        </w:rPr>
      </w:pPr>
      <w:r w:rsidRPr="00FA02F7">
        <w:rPr>
          <w:rFonts w:ascii="Verdana" w:hAnsi="Verdana"/>
          <w:b w:val="0"/>
          <w:i w:val="0"/>
          <w:sz w:val="28"/>
          <w:szCs w:val="28"/>
        </w:rPr>
        <w:t>H</w:t>
      </w:r>
      <w:r w:rsidR="00853027" w:rsidRPr="00FA02F7">
        <w:rPr>
          <w:rFonts w:ascii="Verdana" w:hAnsi="Verdana"/>
          <w:b w:val="0"/>
          <w:i w:val="0"/>
          <w:sz w:val="28"/>
          <w:szCs w:val="28"/>
        </w:rPr>
        <w:t xml:space="preserve">ohe Lärmschutz-Vorgaben </w:t>
      </w:r>
      <w:r w:rsidRPr="00FA02F7">
        <w:rPr>
          <w:rFonts w:ascii="Verdana" w:hAnsi="Verdana"/>
          <w:b w:val="0"/>
          <w:i w:val="0"/>
          <w:sz w:val="28"/>
          <w:szCs w:val="28"/>
        </w:rPr>
        <w:t xml:space="preserve">mit </w:t>
      </w:r>
      <w:r w:rsidR="002269A7">
        <w:rPr>
          <w:rFonts w:ascii="Verdana" w:hAnsi="Verdana"/>
          <w:b w:val="0"/>
          <w:i w:val="0"/>
          <w:sz w:val="28"/>
          <w:szCs w:val="28"/>
        </w:rPr>
        <w:t>B</w:t>
      </w:r>
      <w:r w:rsidRPr="00FA02F7">
        <w:rPr>
          <w:rFonts w:ascii="Verdana" w:hAnsi="Verdana"/>
          <w:b w:val="0"/>
          <w:i w:val="0"/>
          <w:sz w:val="28"/>
          <w:szCs w:val="28"/>
        </w:rPr>
        <w:t>etonfertigteilen erfüllt</w:t>
      </w:r>
    </w:p>
    <w:p w14:paraId="2C085AC3" w14:textId="77777777" w:rsidR="00853027" w:rsidRPr="00FA02F7" w:rsidRDefault="00853027" w:rsidP="00853027">
      <w:pPr>
        <w:pStyle w:val="Textkrper"/>
        <w:spacing w:after="0"/>
        <w:rPr>
          <w:rFonts w:ascii="Verdana" w:hAnsi="Verdana"/>
          <w:b w:val="0"/>
          <w:i w:val="0"/>
          <w:sz w:val="20"/>
        </w:rPr>
      </w:pPr>
    </w:p>
    <w:p w14:paraId="578EBBE9" w14:textId="068DBAF7" w:rsidR="00853027" w:rsidRPr="00BB59B0" w:rsidRDefault="00FA02F7" w:rsidP="00FA02F7">
      <w:pPr>
        <w:pStyle w:val="Textkrper"/>
        <w:spacing w:after="0" w:line="300" w:lineRule="atLeast"/>
        <w:rPr>
          <w:rFonts w:ascii="Verdana" w:hAnsi="Verdana"/>
          <w:b w:val="0"/>
          <w:i w:val="0"/>
          <w:sz w:val="20"/>
        </w:rPr>
      </w:pPr>
      <w:r w:rsidRPr="00BB59B0">
        <w:rPr>
          <w:rFonts w:ascii="Verdana" w:hAnsi="Verdana"/>
          <w:b w:val="0"/>
          <w:sz w:val="20"/>
        </w:rPr>
        <w:t>(pr-jaeger)</w:t>
      </w:r>
      <w:r w:rsidRPr="00BB59B0">
        <w:rPr>
          <w:rFonts w:ascii="Verdana" w:hAnsi="Verdana"/>
          <w:b w:val="0"/>
          <w:i w:val="0"/>
          <w:sz w:val="20"/>
        </w:rPr>
        <w:t xml:space="preserve"> </w:t>
      </w:r>
      <w:r w:rsidR="00853027" w:rsidRPr="00BB59B0">
        <w:rPr>
          <w:rFonts w:ascii="Verdana" w:hAnsi="Verdana"/>
          <w:b w:val="0"/>
          <w:i w:val="0"/>
          <w:sz w:val="20"/>
        </w:rPr>
        <w:t xml:space="preserve">Hohe Grundstückspreise im Umfeld von Großstädten bringen Bauherren mehr und mehr dazu, sich für Wohnlagen zu interessieren, die bisher als unattraktiv galten. Die </w:t>
      </w:r>
      <w:proofErr w:type="spellStart"/>
      <w:r w:rsidR="00853027" w:rsidRPr="00BB59B0">
        <w:rPr>
          <w:rFonts w:ascii="Verdana" w:hAnsi="Verdana"/>
          <w:b w:val="0"/>
          <w:i w:val="0"/>
          <w:sz w:val="20"/>
        </w:rPr>
        <w:t>Dennert</w:t>
      </w:r>
      <w:proofErr w:type="spellEnd"/>
      <w:r w:rsidR="00853027" w:rsidRPr="00BB59B0">
        <w:rPr>
          <w:rFonts w:ascii="Verdana" w:hAnsi="Verdana"/>
          <w:b w:val="0"/>
          <w:i w:val="0"/>
          <w:sz w:val="20"/>
        </w:rPr>
        <w:t xml:space="preserve"> Massivhaus GmbH hat direkt an der stark frequentierten Bahnstrecke München – Freising </w:t>
      </w:r>
      <w:r w:rsidR="00240459" w:rsidRPr="00BB59B0">
        <w:rPr>
          <w:rFonts w:ascii="Verdana" w:hAnsi="Verdana"/>
          <w:b w:val="0"/>
          <w:i w:val="0"/>
          <w:sz w:val="20"/>
        </w:rPr>
        <w:t xml:space="preserve">und in der Einflugschneise des Münchner Flughafens </w:t>
      </w:r>
      <w:r w:rsidR="00853027" w:rsidRPr="00BB59B0">
        <w:rPr>
          <w:rFonts w:ascii="Verdana" w:hAnsi="Verdana"/>
          <w:b w:val="0"/>
          <w:i w:val="0"/>
          <w:sz w:val="20"/>
        </w:rPr>
        <w:t xml:space="preserve">jetzt ein Eigenheim gebaut – trotz </w:t>
      </w:r>
      <w:r w:rsidR="001D00D1" w:rsidRPr="00BB59B0">
        <w:rPr>
          <w:rFonts w:ascii="Verdana" w:hAnsi="Verdana"/>
          <w:b w:val="0"/>
          <w:i w:val="0"/>
          <w:sz w:val="20"/>
        </w:rPr>
        <w:t>eines</w:t>
      </w:r>
      <w:r w:rsidR="00853027" w:rsidRPr="00BB59B0">
        <w:rPr>
          <w:rFonts w:ascii="Verdana" w:hAnsi="Verdana"/>
          <w:b w:val="0"/>
          <w:i w:val="0"/>
          <w:sz w:val="20"/>
        </w:rPr>
        <w:t xml:space="preserve"> maßgeblichen Außenlärmpegel</w:t>
      </w:r>
      <w:r w:rsidR="00C96276" w:rsidRPr="00BB59B0">
        <w:rPr>
          <w:rFonts w:ascii="Verdana" w:hAnsi="Verdana"/>
          <w:b w:val="0"/>
          <w:i w:val="0"/>
          <w:sz w:val="20"/>
        </w:rPr>
        <w:t>s</w:t>
      </w:r>
      <w:r w:rsidR="00853027" w:rsidRPr="00BB59B0">
        <w:rPr>
          <w:rFonts w:ascii="Verdana" w:hAnsi="Verdana"/>
          <w:b w:val="0"/>
          <w:i w:val="0"/>
          <w:sz w:val="20"/>
        </w:rPr>
        <w:t xml:space="preserve"> von</w:t>
      </w:r>
      <w:r w:rsidR="00BB59B0">
        <w:rPr>
          <w:rFonts w:ascii="Verdana" w:hAnsi="Verdana"/>
          <w:b w:val="0"/>
          <w:i w:val="0"/>
          <w:sz w:val="20"/>
        </w:rPr>
        <w:t xml:space="preserve"> </w:t>
      </w:r>
      <w:r w:rsidR="001D00D1" w:rsidRPr="00BB59B0">
        <w:rPr>
          <w:rFonts w:ascii="Verdana" w:hAnsi="Verdana"/>
          <w:b w:val="0"/>
          <w:i w:val="0"/>
          <w:sz w:val="20"/>
        </w:rPr>
        <w:t>bis zu</w:t>
      </w:r>
      <w:r w:rsidR="00853027" w:rsidRPr="00BB59B0">
        <w:rPr>
          <w:rFonts w:ascii="Verdana" w:hAnsi="Verdana"/>
          <w:b w:val="0"/>
          <w:i w:val="0"/>
          <w:sz w:val="20"/>
        </w:rPr>
        <w:t xml:space="preserve"> 86 dB(A).</w:t>
      </w:r>
    </w:p>
    <w:p w14:paraId="42427495" w14:textId="362C5591" w:rsidR="00853027" w:rsidRPr="00BB59B0" w:rsidRDefault="001D00D1" w:rsidP="00FA02F7">
      <w:pPr>
        <w:pStyle w:val="Textkrper"/>
        <w:spacing w:before="120" w:after="0" w:line="300" w:lineRule="atLeast"/>
        <w:rPr>
          <w:rFonts w:ascii="Verdana" w:hAnsi="Verdana"/>
          <w:b w:val="0"/>
          <w:i w:val="0"/>
          <w:sz w:val="20"/>
        </w:rPr>
      </w:pPr>
      <w:r w:rsidRPr="00BB59B0">
        <w:rPr>
          <w:rFonts w:ascii="Verdana" w:hAnsi="Verdana"/>
          <w:b w:val="0"/>
          <w:i w:val="0"/>
          <w:sz w:val="20"/>
        </w:rPr>
        <w:t xml:space="preserve">Zunächst </w:t>
      </w:r>
      <w:r w:rsidR="00240459" w:rsidRPr="00BB59B0">
        <w:rPr>
          <w:rFonts w:ascii="Verdana" w:hAnsi="Verdana"/>
          <w:b w:val="0"/>
          <w:i w:val="0"/>
          <w:sz w:val="20"/>
        </w:rPr>
        <w:t>drohte der</w:t>
      </w:r>
      <w:r w:rsidR="00853027" w:rsidRPr="00BB59B0">
        <w:rPr>
          <w:rFonts w:ascii="Verdana" w:hAnsi="Verdana"/>
          <w:b w:val="0"/>
          <w:i w:val="0"/>
          <w:sz w:val="20"/>
        </w:rPr>
        <w:t xml:space="preserve"> Traum vom eigenen Haus </w:t>
      </w:r>
      <w:r w:rsidR="00240459" w:rsidRPr="00BB59B0">
        <w:rPr>
          <w:rFonts w:ascii="Verdana" w:hAnsi="Verdana"/>
          <w:b w:val="0"/>
          <w:i w:val="0"/>
          <w:sz w:val="20"/>
        </w:rPr>
        <w:t>auf dem elterlichen Grundstück für das junge Paar</w:t>
      </w:r>
      <w:r w:rsidR="00BB59B0">
        <w:rPr>
          <w:rFonts w:ascii="Verdana" w:hAnsi="Verdana"/>
          <w:b w:val="0"/>
          <w:i w:val="0"/>
          <w:sz w:val="20"/>
        </w:rPr>
        <w:t xml:space="preserve"> </w:t>
      </w:r>
      <w:r w:rsidRPr="00BB59B0">
        <w:rPr>
          <w:rFonts w:ascii="Verdana" w:hAnsi="Verdana"/>
          <w:b w:val="0"/>
          <w:i w:val="0"/>
          <w:sz w:val="20"/>
        </w:rPr>
        <w:t>jedoch</w:t>
      </w:r>
      <w:r w:rsidR="00240459" w:rsidRPr="00BB59B0">
        <w:rPr>
          <w:rFonts w:ascii="Verdana" w:hAnsi="Verdana"/>
          <w:b w:val="0"/>
          <w:i w:val="0"/>
          <w:sz w:val="20"/>
        </w:rPr>
        <w:t xml:space="preserve"> </w:t>
      </w:r>
      <w:r w:rsidRPr="00BB59B0">
        <w:rPr>
          <w:rFonts w:ascii="Verdana" w:hAnsi="Verdana"/>
          <w:b w:val="0"/>
          <w:i w:val="0"/>
          <w:sz w:val="20"/>
        </w:rPr>
        <w:t xml:space="preserve">beinahe </w:t>
      </w:r>
      <w:r w:rsidR="00240459" w:rsidRPr="00BB59B0">
        <w:rPr>
          <w:rFonts w:ascii="Verdana" w:hAnsi="Verdana"/>
          <w:b w:val="0"/>
          <w:i w:val="0"/>
          <w:sz w:val="20"/>
        </w:rPr>
        <w:t xml:space="preserve">zu platzen. </w:t>
      </w:r>
      <w:r w:rsidR="00C96276" w:rsidRPr="00BB59B0">
        <w:rPr>
          <w:rFonts w:ascii="Verdana" w:hAnsi="Verdana"/>
          <w:b w:val="0"/>
          <w:i w:val="0"/>
          <w:sz w:val="20"/>
        </w:rPr>
        <w:t>Angesichts der hohen Anforderungen an den Lärmschutz winkten ö</w:t>
      </w:r>
      <w:r w:rsidR="00853027" w:rsidRPr="00BB59B0">
        <w:rPr>
          <w:rFonts w:ascii="Verdana" w:hAnsi="Verdana"/>
          <w:b w:val="0"/>
          <w:i w:val="0"/>
          <w:sz w:val="20"/>
        </w:rPr>
        <w:t xml:space="preserve">rtliche </w:t>
      </w:r>
      <w:r w:rsidR="00240459" w:rsidRPr="00BB59B0">
        <w:rPr>
          <w:rFonts w:ascii="Verdana" w:hAnsi="Verdana"/>
          <w:b w:val="0"/>
          <w:i w:val="0"/>
          <w:sz w:val="20"/>
        </w:rPr>
        <w:t xml:space="preserve">Bauunternehmen </w:t>
      </w:r>
      <w:r w:rsidR="00853027" w:rsidRPr="00BB59B0">
        <w:rPr>
          <w:rFonts w:ascii="Verdana" w:hAnsi="Verdana"/>
          <w:b w:val="0"/>
          <w:i w:val="0"/>
          <w:sz w:val="20"/>
        </w:rPr>
        <w:t xml:space="preserve">genauso ab wie Fertighaus-Hersteller. </w:t>
      </w:r>
      <w:r w:rsidR="00814C3B" w:rsidRPr="00BB59B0">
        <w:rPr>
          <w:rFonts w:ascii="Verdana" w:hAnsi="Verdana"/>
          <w:b w:val="0"/>
          <w:i w:val="0"/>
          <w:sz w:val="20"/>
        </w:rPr>
        <w:t>Nur</w:t>
      </w:r>
      <w:r w:rsidR="00853027" w:rsidRPr="00BB59B0">
        <w:rPr>
          <w:rFonts w:ascii="Verdana" w:hAnsi="Verdana"/>
          <w:b w:val="0"/>
          <w:i w:val="0"/>
          <w:sz w:val="20"/>
        </w:rPr>
        <w:t xml:space="preserve"> </w:t>
      </w:r>
      <w:r w:rsidR="00240459" w:rsidRPr="00BB59B0">
        <w:rPr>
          <w:rFonts w:ascii="Verdana" w:hAnsi="Verdana"/>
          <w:b w:val="0"/>
          <w:i w:val="0"/>
          <w:sz w:val="20"/>
        </w:rPr>
        <w:t>die</w:t>
      </w:r>
      <w:r w:rsidR="00853027" w:rsidRPr="00BB59B0">
        <w:rPr>
          <w:rFonts w:ascii="Verdana" w:hAnsi="Verdana"/>
          <w:b w:val="0"/>
          <w:i w:val="0"/>
          <w:sz w:val="20"/>
        </w:rPr>
        <w:t xml:space="preserve"> </w:t>
      </w:r>
      <w:proofErr w:type="spellStart"/>
      <w:r w:rsidR="00853027" w:rsidRPr="00BB59B0">
        <w:rPr>
          <w:rFonts w:ascii="Verdana" w:hAnsi="Verdana"/>
          <w:b w:val="0"/>
          <w:i w:val="0"/>
          <w:sz w:val="20"/>
        </w:rPr>
        <w:t>Dennert</w:t>
      </w:r>
      <w:proofErr w:type="spellEnd"/>
      <w:r w:rsidR="00853027" w:rsidRPr="00BB59B0">
        <w:rPr>
          <w:rFonts w:ascii="Verdana" w:hAnsi="Verdana"/>
          <w:b w:val="0"/>
          <w:i w:val="0"/>
          <w:sz w:val="20"/>
        </w:rPr>
        <w:t xml:space="preserve"> Massivhaus GmbH im oberfränkischen Schlüsselfeld </w:t>
      </w:r>
      <w:r w:rsidR="00240459" w:rsidRPr="00BB59B0">
        <w:rPr>
          <w:rFonts w:ascii="Verdana" w:hAnsi="Verdana"/>
          <w:b w:val="0"/>
          <w:i w:val="0"/>
          <w:sz w:val="20"/>
        </w:rPr>
        <w:t>traute sich</w:t>
      </w:r>
      <w:r w:rsidR="00BB59B0" w:rsidRPr="00BB59B0">
        <w:rPr>
          <w:rFonts w:ascii="Verdana" w:hAnsi="Verdana"/>
          <w:b w:val="0"/>
          <w:i w:val="0"/>
          <w:sz w:val="20"/>
        </w:rPr>
        <w:t xml:space="preserve"> </w:t>
      </w:r>
      <w:r w:rsidR="00853027" w:rsidRPr="00BB59B0">
        <w:rPr>
          <w:rFonts w:ascii="Verdana" w:hAnsi="Verdana"/>
          <w:b w:val="0"/>
          <w:i w:val="0"/>
          <w:sz w:val="20"/>
        </w:rPr>
        <w:t>zu</w:t>
      </w:r>
      <w:r w:rsidR="00C96276" w:rsidRPr="00BB59B0">
        <w:rPr>
          <w:rFonts w:ascii="Verdana" w:hAnsi="Verdana"/>
          <w:b w:val="0"/>
          <w:i w:val="0"/>
          <w:sz w:val="20"/>
        </w:rPr>
        <w:t>, die Vorgaben zu erfüllen</w:t>
      </w:r>
      <w:r w:rsidR="00240459" w:rsidRPr="00BB59B0">
        <w:rPr>
          <w:rFonts w:ascii="Verdana" w:hAnsi="Verdana"/>
          <w:b w:val="0"/>
          <w:i w:val="0"/>
          <w:sz w:val="20"/>
        </w:rPr>
        <w:t xml:space="preserve">: </w:t>
      </w:r>
      <w:r w:rsidR="00853027" w:rsidRPr="00BB59B0">
        <w:rPr>
          <w:rFonts w:ascii="Verdana" w:hAnsi="Verdana"/>
          <w:b w:val="0"/>
          <w:i w:val="0"/>
          <w:sz w:val="20"/>
        </w:rPr>
        <w:t>"Beton besitzt als massiver und schwerer Baustoff eine hohe Rohdichte", erläutert Prokurist Holger Kühne. "Das Material kann so in hohem Maße verhindern, dass Schallwellen die Wände durchdringen."</w:t>
      </w:r>
    </w:p>
    <w:p w14:paraId="4E7BCB2A" w14:textId="77777777" w:rsidR="00853027" w:rsidRPr="00BB59B0" w:rsidRDefault="00853027" w:rsidP="00FA02F7">
      <w:pPr>
        <w:pStyle w:val="Textkrper"/>
        <w:spacing w:before="120" w:after="0" w:line="300" w:lineRule="atLeast"/>
        <w:rPr>
          <w:rFonts w:ascii="Verdana" w:hAnsi="Verdana"/>
          <w:b w:val="0"/>
          <w:i w:val="0"/>
          <w:sz w:val="20"/>
        </w:rPr>
      </w:pPr>
      <w:proofErr w:type="spellStart"/>
      <w:r w:rsidRPr="00BB59B0">
        <w:rPr>
          <w:rFonts w:ascii="Verdana" w:hAnsi="Verdana"/>
          <w:b w:val="0"/>
          <w:i w:val="0"/>
          <w:sz w:val="20"/>
        </w:rPr>
        <w:t>Dennert</w:t>
      </w:r>
      <w:proofErr w:type="spellEnd"/>
      <w:r w:rsidRPr="00BB59B0">
        <w:rPr>
          <w:rFonts w:ascii="Verdana" w:hAnsi="Verdana"/>
          <w:b w:val="0"/>
          <w:i w:val="0"/>
          <w:sz w:val="20"/>
        </w:rPr>
        <w:t xml:space="preserve"> erstellt Gebäudehüllen nach individuellen Plänen: Wandelemente, Decken, Dach und Treppe werden für die Alfa-Häuser zu 99 Prozent im Werk vorproduziert. Der Innenausbau und die Haustechnik sind dann wieder Sache des Bauherrn.</w:t>
      </w:r>
    </w:p>
    <w:p w14:paraId="44D03F82" w14:textId="5EA5272E" w:rsidR="00853027" w:rsidRPr="00BB59B0" w:rsidRDefault="00240459" w:rsidP="00FA02F7">
      <w:pPr>
        <w:pStyle w:val="Textkrper"/>
        <w:spacing w:before="120" w:after="0" w:line="300" w:lineRule="atLeast"/>
        <w:rPr>
          <w:ins w:id="0" w:author="Renate Reckziegel" w:date="2020-10-28T17:35:00Z"/>
          <w:rFonts w:ascii="Verdana" w:hAnsi="Verdana"/>
          <w:b w:val="0"/>
          <w:i w:val="0"/>
          <w:sz w:val="20"/>
        </w:rPr>
      </w:pPr>
      <w:r w:rsidRPr="00BB59B0">
        <w:rPr>
          <w:rFonts w:ascii="Verdana" w:hAnsi="Verdana"/>
          <w:b w:val="0"/>
          <w:i w:val="0"/>
          <w:sz w:val="20"/>
        </w:rPr>
        <w:t xml:space="preserve">Die Wände fielen </w:t>
      </w:r>
      <w:r w:rsidR="00C96276" w:rsidRPr="00BB59B0">
        <w:rPr>
          <w:rFonts w:ascii="Verdana" w:hAnsi="Verdana"/>
          <w:b w:val="0"/>
          <w:i w:val="0"/>
          <w:sz w:val="20"/>
        </w:rPr>
        <w:t xml:space="preserve">in diesem Fall jedoch </w:t>
      </w:r>
      <w:r w:rsidR="00853027" w:rsidRPr="00BB59B0">
        <w:rPr>
          <w:rFonts w:ascii="Verdana" w:hAnsi="Verdana"/>
          <w:b w:val="0"/>
          <w:i w:val="0"/>
          <w:sz w:val="20"/>
        </w:rPr>
        <w:t>deutlich stärker aus als sonst: Statt der üblichen 17,5 Zentimeter hat der Wandaufbau eine Stärke von 21, in manchen Bereichen sogar 24 Zentimeter</w:t>
      </w:r>
      <w:r w:rsidRPr="00BB59B0">
        <w:rPr>
          <w:rFonts w:ascii="Verdana" w:hAnsi="Verdana"/>
          <w:b w:val="0"/>
          <w:i w:val="0"/>
          <w:sz w:val="20"/>
        </w:rPr>
        <w:t>n</w:t>
      </w:r>
      <w:r w:rsidR="00853027" w:rsidRPr="00BB59B0">
        <w:rPr>
          <w:rFonts w:ascii="Verdana" w:hAnsi="Verdana"/>
          <w:b w:val="0"/>
          <w:i w:val="0"/>
          <w:sz w:val="20"/>
        </w:rPr>
        <w:t xml:space="preserve"> mit einer Rohdichte von 2.400</w:t>
      </w:r>
      <w:r w:rsidR="00FA02F7" w:rsidRPr="00BB59B0">
        <w:rPr>
          <w:rFonts w:ascii="Verdana" w:hAnsi="Verdana"/>
          <w:b w:val="0"/>
          <w:i w:val="0"/>
          <w:sz w:val="20"/>
        </w:rPr>
        <w:t xml:space="preserve"> </w:t>
      </w:r>
      <w:r w:rsidR="00853027" w:rsidRPr="00BB59B0">
        <w:rPr>
          <w:rFonts w:ascii="Verdana" w:hAnsi="Verdana"/>
          <w:b w:val="0"/>
          <w:i w:val="0"/>
          <w:sz w:val="20"/>
        </w:rPr>
        <w:t>kg/m3. Hinzu kommt ein spezielle</w:t>
      </w:r>
      <w:r w:rsidR="00FA02F7" w:rsidRPr="00BB59B0">
        <w:rPr>
          <w:rFonts w:ascii="Verdana" w:hAnsi="Verdana"/>
          <w:b w:val="0"/>
          <w:i w:val="0"/>
          <w:sz w:val="20"/>
        </w:rPr>
        <w:t>s</w:t>
      </w:r>
      <w:r w:rsidR="00853027" w:rsidRPr="00BB59B0">
        <w:rPr>
          <w:rFonts w:ascii="Verdana" w:hAnsi="Verdana"/>
          <w:b w:val="0"/>
          <w:i w:val="0"/>
          <w:sz w:val="20"/>
        </w:rPr>
        <w:t xml:space="preserve"> 20 Zentimeter dickes Wärmedämmverbundsystem aus </w:t>
      </w:r>
      <w:proofErr w:type="spellStart"/>
      <w:r w:rsidR="00853027" w:rsidRPr="00BB59B0">
        <w:rPr>
          <w:rFonts w:ascii="Verdana" w:hAnsi="Verdana"/>
          <w:b w:val="0"/>
          <w:i w:val="0"/>
          <w:sz w:val="20"/>
        </w:rPr>
        <w:t>elastifiziertem</w:t>
      </w:r>
      <w:proofErr w:type="spellEnd"/>
      <w:r w:rsidR="00853027" w:rsidRPr="00BB59B0">
        <w:rPr>
          <w:rFonts w:ascii="Verdana" w:hAnsi="Verdana"/>
          <w:b w:val="0"/>
          <w:i w:val="0"/>
          <w:sz w:val="20"/>
        </w:rPr>
        <w:t xml:space="preserve"> Polystyrol</w:t>
      </w:r>
      <w:r w:rsidR="00BB59B0" w:rsidRPr="00BB59B0">
        <w:rPr>
          <w:rFonts w:ascii="Verdana" w:hAnsi="Verdana"/>
          <w:b w:val="0"/>
          <w:i w:val="0"/>
          <w:sz w:val="20"/>
        </w:rPr>
        <w:t>. Durch</w:t>
      </w:r>
      <w:r w:rsidR="00BB59B0">
        <w:rPr>
          <w:rFonts w:ascii="Verdana" w:hAnsi="Verdana"/>
          <w:b w:val="0"/>
          <w:i w:val="0"/>
          <w:sz w:val="20"/>
        </w:rPr>
        <w:t xml:space="preserve"> </w:t>
      </w:r>
      <w:r w:rsidR="009B0027" w:rsidRPr="00BB59B0">
        <w:rPr>
          <w:rFonts w:ascii="Verdana" w:hAnsi="Verdana"/>
          <w:b w:val="0"/>
          <w:i w:val="0"/>
          <w:sz w:val="20"/>
        </w:rPr>
        <w:t>diesen</w:t>
      </w:r>
      <w:r w:rsidR="00853027" w:rsidRPr="00BB59B0">
        <w:rPr>
          <w:rFonts w:ascii="Verdana" w:hAnsi="Verdana"/>
          <w:b w:val="0"/>
          <w:i w:val="0"/>
          <w:sz w:val="20"/>
        </w:rPr>
        <w:t xml:space="preserve"> Wandaufbau</w:t>
      </w:r>
      <w:r w:rsidR="001D00D1" w:rsidRPr="00BB59B0">
        <w:rPr>
          <w:rFonts w:ascii="Verdana" w:hAnsi="Verdana"/>
          <w:b w:val="0"/>
          <w:i w:val="0"/>
          <w:sz w:val="20"/>
        </w:rPr>
        <w:t xml:space="preserve">, </w:t>
      </w:r>
      <w:r w:rsidR="00C96276" w:rsidRPr="00BB59B0">
        <w:rPr>
          <w:rFonts w:ascii="Verdana" w:hAnsi="Verdana"/>
          <w:b w:val="0"/>
          <w:i w:val="0"/>
          <w:sz w:val="20"/>
        </w:rPr>
        <w:t>die</w:t>
      </w:r>
      <w:r w:rsidR="001D00D1" w:rsidRPr="00BB59B0">
        <w:rPr>
          <w:rFonts w:ascii="Verdana" w:hAnsi="Verdana"/>
          <w:b w:val="0"/>
          <w:i w:val="0"/>
          <w:sz w:val="20"/>
        </w:rPr>
        <w:t xml:space="preserve"> entsprechende</w:t>
      </w:r>
      <w:r w:rsidR="00853027" w:rsidRPr="00BB59B0">
        <w:rPr>
          <w:rFonts w:ascii="Verdana" w:hAnsi="Verdana"/>
          <w:b w:val="0"/>
          <w:i w:val="0"/>
          <w:sz w:val="20"/>
        </w:rPr>
        <w:t xml:space="preserve"> Anordnung der Räu</w:t>
      </w:r>
      <w:r w:rsidR="00BB59B0" w:rsidRPr="00BB59B0">
        <w:rPr>
          <w:rFonts w:ascii="Verdana" w:hAnsi="Verdana"/>
          <w:b w:val="0"/>
          <w:i w:val="0"/>
          <w:sz w:val="20"/>
        </w:rPr>
        <w:t xml:space="preserve">me </w:t>
      </w:r>
      <w:r w:rsidR="001D00D1" w:rsidRPr="00BB59B0">
        <w:rPr>
          <w:rFonts w:ascii="Verdana" w:hAnsi="Verdana"/>
          <w:b w:val="0"/>
          <w:i w:val="0"/>
          <w:sz w:val="20"/>
        </w:rPr>
        <w:t>und die Wahl eines geeigneten</w:t>
      </w:r>
      <w:r w:rsidR="00853027" w:rsidRPr="00BB59B0">
        <w:rPr>
          <w:rFonts w:ascii="Verdana" w:hAnsi="Verdana"/>
          <w:b w:val="0"/>
          <w:i w:val="0"/>
          <w:sz w:val="20"/>
        </w:rPr>
        <w:t xml:space="preserve"> Fensterzuschnittes</w:t>
      </w:r>
      <w:r w:rsidR="00BB59B0" w:rsidRPr="00BB59B0">
        <w:rPr>
          <w:rFonts w:ascii="Verdana" w:hAnsi="Verdana"/>
          <w:b w:val="0"/>
          <w:i w:val="0"/>
          <w:sz w:val="20"/>
        </w:rPr>
        <w:t xml:space="preserve"> </w:t>
      </w:r>
      <w:r w:rsidR="001D00D1" w:rsidRPr="00BB59B0">
        <w:rPr>
          <w:rFonts w:ascii="Verdana" w:hAnsi="Verdana"/>
          <w:b w:val="0"/>
          <w:i w:val="0"/>
          <w:sz w:val="20"/>
        </w:rPr>
        <w:t>war es nicht nötig,</w:t>
      </w:r>
      <w:r w:rsidR="00853027" w:rsidRPr="00BB59B0">
        <w:rPr>
          <w:rFonts w:ascii="Verdana" w:hAnsi="Verdana"/>
          <w:b w:val="0"/>
          <w:i w:val="0"/>
          <w:sz w:val="20"/>
        </w:rPr>
        <w:t xml:space="preserve"> kostenintensive</w:t>
      </w:r>
      <w:r w:rsidR="00BB59B0" w:rsidRPr="00BB59B0">
        <w:rPr>
          <w:rFonts w:ascii="Verdana" w:hAnsi="Verdana"/>
          <w:b w:val="0"/>
          <w:i w:val="0"/>
          <w:sz w:val="20"/>
        </w:rPr>
        <w:t xml:space="preserve"> </w:t>
      </w:r>
      <w:r w:rsidR="00853027" w:rsidRPr="00BB59B0">
        <w:rPr>
          <w:rFonts w:ascii="Verdana" w:hAnsi="Verdana"/>
          <w:b w:val="0"/>
          <w:i w:val="0"/>
          <w:sz w:val="20"/>
        </w:rPr>
        <w:t>Fenster</w:t>
      </w:r>
      <w:r w:rsidR="00BB59B0" w:rsidRPr="00BB59B0">
        <w:rPr>
          <w:rFonts w:ascii="Verdana" w:hAnsi="Verdana"/>
          <w:b w:val="0"/>
          <w:i w:val="0"/>
          <w:sz w:val="20"/>
        </w:rPr>
        <w:t xml:space="preserve"> </w:t>
      </w:r>
      <w:r w:rsidR="001D00D1" w:rsidRPr="00BB59B0">
        <w:rPr>
          <w:rFonts w:ascii="Verdana" w:hAnsi="Verdana"/>
          <w:b w:val="0"/>
          <w:i w:val="0"/>
          <w:sz w:val="20"/>
        </w:rPr>
        <w:t xml:space="preserve">oder gar </w:t>
      </w:r>
      <w:r w:rsidR="00853027" w:rsidRPr="00BB59B0">
        <w:rPr>
          <w:rFonts w:ascii="Verdana" w:hAnsi="Verdana"/>
          <w:b w:val="0"/>
          <w:i w:val="0"/>
          <w:sz w:val="20"/>
        </w:rPr>
        <w:t xml:space="preserve">Kastenfenster der Schallschutzklasse 5 bzw. 6 </w:t>
      </w:r>
      <w:r w:rsidR="001D00D1" w:rsidRPr="00BB59B0">
        <w:rPr>
          <w:rFonts w:ascii="Verdana" w:hAnsi="Verdana"/>
          <w:b w:val="0"/>
          <w:i w:val="0"/>
          <w:sz w:val="20"/>
        </w:rPr>
        <w:t>zu verwenden</w:t>
      </w:r>
      <w:r w:rsidR="00853027" w:rsidRPr="00BB59B0">
        <w:rPr>
          <w:rFonts w:ascii="Verdana" w:hAnsi="Verdana"/>
          <w:b w:val="0"/>
          <w:i w:val="0"/>
          <w:sz w:val="20"/>
        </w:rPr>
        <w:t xml:space="preserve">. </w:t>
      </w:r>
      <w:r w:rsidR="00A924A4" w:rsidRPr="00BB59B0">
        <w:rPr>
          <w:rFonts w:ascii="Verdana" w:hAnsi="Verdana"/>
          <w:b w:val="0"/>
          <w:i w:val="0"/>
          <w:sz w:val="20"/>
        </w:rPr>
        <w:t xml:space="preserve">Das </w:t>
      </w:r>
      <w:proofErr w:type="spellStart"/>
      <w:r w:rsidR="00A924A4" w:rsidRPr="00BB59B0">
        <w:rPr>
          <w:rFonts w:ascii="Verdana" w:hAnsi="Verdana"/>
          <w:b w:val="0"/>
          <w:i w:val="0"/>
          <w:sz w:val="20"/>
        </w:rPr>
        <w:t>elementierte</w:t>
      </w:r>
      <w:proofErr w:type="spellEnd"/>
      <w:r w:rsidR="00A924A4" w:rsidRPr="00BB59B0">
        <w:rPr>
          <w:rFonts w:ascii="Verdana" w:hAnsi="Verdana"/>
          <w:b w:val="0"/>
          <w:i w:val="0"/>
          <w:sz w:val="20"/>
        </w:rPr>
        <w:t>, zimmermannsmäßige Dach</w:t>
      </w:r>
      <w:r w:rsidR="00BB59B0" w:rsidRPr="00BB59B0">
        <w:rPr>
          <w:rFonts w:ascii="Verdana" w:hAnsi="Verdana"/>
          <w:b w:val="0"/>
          <w:i w:val="0"/>
          <w:sz w:val="20"/>
        </w:rPr>
        <w:t xml:space="preserve"> </w:t>
      </w:r>
      <w:r w:rsidR="00FA02F7" w:rsidRPr="00BB59B0">
        <w:rPr>
          <w:rFonts w:ascii="Verdana" w:hAnsi="Verdana"/>
          <w:b w:val="0"/>
          <w:i w:val="0"/>
          <w:sz w:val="20"/>
        </w:rPr>
        <w:t xml:space="preserve">ist raumseitig mit </w:t>
      </w:r>
      <w:r w:rsidR="00C84B01" w:rsidRPr="00BB59B0">
        <w:rPr>
          <w:rFonts w:ascii="Verdana" w:hAnsi="Verdana"/>
          <w:b w:val="0"/>
          <w:i w:val="0"/>
          <w:sz w:val="20"/>
        </w:rPr>
        <w:t xml:space="preserve">einem </w:t>
      </w:r>
      <w:r w:rsidR="00FA02F7" w:rsidRPr="00BB59B0">
        <w:rPr>
          <w:rFonts w:ascii="Verdana" w:hAnsi="Verdana"/>
          <w:b w:val="0"/>
          <w:i w:val="0"/>
          <w:sz w:val="20"/>
        </w:rPr>
        <w:t xml:space="preserve">sechs </w:t>
      </w:r>
      <w:r w:rsidR="00C84B01" w:rsidRPr="00BB59B0">
        <w:rPr>
          <w:rFonts w:ascii="Verdana" w:hAnsi="Verdana"/>
          <w:b w:val="0"/>
          <w:i w:val="0"/>
          <w:sz w:val="20"/>
        </w:rPr>
        <w:t>Z</w:t>
      </w:r>
      <w:r w:rsidR="00FA02F7" w:rsidRPr="00BB59B0">
        <w:rPr>
          <w:rFonts w:ascii="Verdana" w:hAnsi="Verdana"/>
          <w:b w:val="0"/>
          <w:i w:val="0"/>
          <w:sz w:val="20"/>
        </w:rPr>
        <w:t xml:space="preserve">entimeter </w:t>
      </w:r>
      <w:r w:rsidR="00C84B01" w:rsidRPr="00BB59B0">
        <w:rPr>
          <w:rFonts w:ascii="Verdana" w:hAnsi="Verdana"/>
          <w:b w:val="0"/>
          <w:i w:val="0"/>
          <w:sz w:val="20"/>
        </w:rPr>
        <w:t>dicken B</w:t>
      </w:r>
      <w:r w:rsidR="00FA02F7" w:rsidRPr="00BB59B0">
        <w:rPr>
          <w:rFonts w:ascii="Verdana" w:hAnsi="Verdana"/>
          <w:b w:val="0"/>
          <w:i w:val="0"/>
          <w:sz w:val="20"/>
        </w:rPr>
        <w:t xml:space="preserve">etonspiegel </w:t>
      </w:r>
      <w:r w:rsidR="00A924A4" w:rsidRPr="00BB59B0">
        <w:rPr>
          <w:rFonts w:ascii="Verdana" w:hAnsi="Verdana"/>
          <w:b w:val="0"/>
          <w:i w:val="0"/>
          <w:sz w:val="20"/>
        </w:rPr>
        <w:t>versehen</w:t>
      </w:r>
      <w:r w:rsidR="00C84B01" w:rsidRPr="00BB59B0">
        <w:rPr>
          <w:rFonts w:ascii="Verdana" w:hAnsi="Verdana"/>
          <w:b w:val="0"/>
          <w:i w:val="0"/>
          <w:sz w:val="20"/>
        </w:rPr>
        <w:t xml:space="preserve">, die Dämmung </w:t>
      </w:r>
      <w:r w:rsidR="00A924A4" w:rsidRPr="00BB59B0">
        <w:rPr>
          <w:rFonts w:ascii="Verdana" w:hAnsi="Verdana"/>
          <w:b w:val="0"/>
          <w:i w:val="0"/>
          <w:sz w:val="20"/>
        </w:rPr>
        <w:t xml:space="preserve">hat </w:t>
      </w:r>
      <w:r w:rsidR="001D00D1" w:rsidRPr="00BB59B0">
        <w:rPr>
          <w:rFonts w:ascii="Verdana" w:hAnsi="Verdana"/>
          <w:b w:val="0"/>
          <w:i w:val="0"/>
          <w:sz w:val="20"/>
        </w:rPr>
        <w:t xml:space="preserve">dort </w:t>
      </w:r>
      <w:r w:rsidR="00A924A4" w:rsidRPr="00BB59B0">
        <w:rPr>
          <w:rFonts w:ascii="Verdana" w:hAnsi="Verdana"/>
          <w:b w:val="0"/>
          <w:i w:val="0"/>
          <w:sz w:val="20"/>
        </w:rPr>
        <w:t xml:space="preserve">eine Stärke von </w:t>
      </w:r>
      <w:r w:rsidR="00C84B01" w:rsidRPr="00BB59B0">
        <w:rPr>
          <w:rFonts w:ascii="Verdana" w:hAnsi="Verdana"/>
          <w:b w:val="0"/>
          <w:i w:val="0"/>
          <w:sz w:val="20"/>
        </w:rPr>
        <w:t>22 Zentimeter</w:t>
      </w:r>
      <w:r w:rsidR="00BB59B0" w:rsidRPr="00BB59B0">
        <w:rPr>
          <w:rFonts w:ascii="Verdana" w:hAnsi="Verdana"/>
          <w:b w:val="0"/>
          <w:i w:val="0"/>
          <w:sz w:val="20"/>
        </w:rPr>
        <w:t>n.</w:t>
      </w:r>
    </w:p>
    <w:p w14:paraId="1E6CE861" w14:textId="6BFDBB7E" w:rsidR="00C96276" w:rsidRPr="00BB59B0" w:rsidRDefault="00C96276" w:rsidP="00C96276">
      <w:pPr>
        <w:pStyle w:val="Textkrper"/>
        <w:spacing w:before="120" w:after="0" w:line="300" w:lineRule="atLeast"/>
        <w:rPr>
          <w:rFonts w:ascii="Verdana" w:hAnsi="Verdana"/>
          <w:b w:val="0"/>
          <w:i w:val="0"/>
          <w:sz w:val="20"/>
        </w:rPr>
      </w:pPr>
      <w:r w:rsidRPr="00BB59B0">
        <w:rPr>
          <w:rFonts w:ascii="Verdana" w:hAnsi="Verdana"/>
          <w:b w:val="0"/>
          <w:i w:val="0"/>
          <w:sz w:val="20"/>
        </w:rPr>
        <w:t xml:space="preserve">Damit Schallschutz und Wärmedämmung garantiert die versprochene Wirkung entfalten, müssen die Wandelemente millimetergenau justiert und sorgfältig miteinander verbunden werden. Dafür setzt </w:t>
      </w:r>
      <w:proofErr w:type="spellStart"/>
      <w:r w:rsidRPr="00BB59B0">
        <w:rPr>
          <w:rFonts w:ascii="Verdana" w:hAnsi="Verdana"/>
          <w:b w:val="0"/>
          <w:i w:val="0"/>
          <w:sz w:val="20"/>
        </w:rPr>
        <w:t>Dennert</w:t>
      </w:r>
      <w:proofErr w:type="spellEnd"/>
      <w:r w:rsidRPr="00BB59B0">
        <w:rPr>
          <w:rFonts w:ascii="Verdana" w:hAnsi="Verdana"/>
          <w:b w:val="0"/>
          <w:i w:val="0"/>
          <w:sz w:val="20"/>
        </w:rPr>
        <w:t xml:space="preserve"> auf eigene, perfekt aufeinander eingespielte Montage-Teams. </w:t>
      </w:r>
    </w:p>
    <w:p w14:paraId="53B0B429" w14:textId="36DC0D25" w:rsidR="00853027" w:rsidRPr="00BB59B0" w:rsidRDefault="00814C3B" w:rsidP="00C84B01">
      <w:pPr>
        <w:pStyle w:val="Textkrper"/>
        <w:spacing w:before="120" w:after="0" w:line="300" w:lineRule="atLeast"/>
        <w:rPr>
          <w:rFonts w:ascii="Verdana" w:hAnsi="Verdana"/>
          <w:b w:val="0"/>
          <w:i w:val="0"/>
          <w:sz w:val="20"/>
        </w:rPr>
      </w:pPr>
      <w:r w:rsidRPr="00BB59B0">
        <w:rPr>
          <w:rFonts w:ascii="Verdana" w:hAnsi="Verdana"/>
          <w:b w:val="0"/>
          <w:i w:val="0"/>
          <w:sz w:val="20"/>
        </w:rPr>
        <w:t>D</w:t>
      </w:r>
      <w:r w:rsidR="00853027" w:rsidRPr="00BB59B0">
        <w:rPr>
          <w:rFonts w:ascii="Verdana" w:hAnsi="Verdana"/>
          <w:b w:val="0"/>
          <w:i w:val="0"/>
          <w:sz w:val="20"/>
        </w:rPr>
        <w:t xml:space="preserve">er Rohbau </w:t>
      </w:r>
      <w:r w:rsidRPr="00BB59B0">
        <w:rPr>
          <w:rFonts w:ascii="Verdana" w:hAnsi="Verdana"/>
          <w:b w:val="0"/>
          <w:i w:val="0"/>
          <w:sz w:val="20"/>
        </w:rPr>
        <w:t xml:space="preserve">war </w:t>
      </w:r>
      <w:r w:rsidR="00A924A4" w:rsidRPr="00BB59B0">
        <w:rPr>
          <w:rFonts w:ascii="Verdana" w:hAnsi="Verdana"/>
          <w:b w:val="0"/>
          <w:i w:val="0"/>
          <w:sz w:val="20"/>
        </w:rPr>
        <w:t xml:space="preserve">so </w:t>
      </w:r>
      <w:r w:rsidRPr="00BB59B0">
        <w:rPr>
          <w:rFonts w:ascii="Verdana" w:hAnsi="Verdana"/>
          <w:b w:val="0"/>
          <w:i w:val="0"/>
          <w:sz w:val="20"/>
        </w:rPr>
        <w:t>innerha</w:t>
      </w:r>
      <w:r w:rsidR="00853027" w:rsidRPr="00BB59B0">
        <w:rPr>
          <w:rFonts w:ascii="Verdana" w:hAnsi="Verdana"/>
          <w:b w:val="0"/>
          <w:i w:val="0"/>
          <w:sz w:val="20"/>
        </w:rPr>
        <w:t xml:space="preserve">lb </w:t>
      </w:r>
      <w:r w:rsidR="00240459" w:rsidRPr="00BB59B0">
        <w:rPr>
          <w:rFonts w:ascii="Verdana" w:hAnsi="Verdana"/>
          <w:b w:val="0"/>
          <w:i w:val="0"/>
          <w:sz w:val="20"/>
        </w:rPr>
        <w:t>von drei Tagen</w:t>
      </w:r>
      <w:r w:rsidR="00853027" w:rsidRPr="00BB59B0">
        <w:rPr>
          <w:rFonts w:ascii="Verdana" w:hAnsi="Verdana"/>
          <w:b w:val="0"/>
          <w:i w:val="0"/>
          <w:sz w:val="20"/>
        </w:rPr>
        <w:t xml:space="preserve"> erledigt: Am ersten Tag entstanden Wände und Decke fürs Erdgeschoss, am zweiten die obere Etage. Zuletzt kam das Dach, das gleich anschließend gedeckt wurde. Das alles ist für </w:t>
      </w:r>
      <w:proofErr w:type="spellStart"/>
      <w:r w:rsidR="00853027" w:rsidRPr="00BB59B0">
        <w:rPr>
          <w:rFonts w:ascii="Verdana" w:hAnsi="Verdana"/>
          <w:b w:val="0"/>
          <w:i w:val="0"/>
          <w:sz w:val="20"/>
        </w:rPr>
        <w:t>Dennert</w:t>
      </w:r>
      <w:proofErr w:type="spellEnd"/>
      <w:r w:rsidR="00853027" w:rsidRPr="00BB59B0">
        <w:rPr>
          <w:rFonts w:ascii="Verdana" w:hAnsi="Verdana"/>
          <w:b w:val="0"/>
          <w:i w:val="0"/>
          <w:sz w:val="20"/>
        </w:rPr>
        <w:t xml:space="preserve"> eigentlich Routine. Doch das Bauen direkt am Gleis </w:t>
      </w:r>
      <w:r w:rsidRPr="00BB59B0">
        <w:rPr>
          <w:rFonts w:ascii="Verdana" w:hAnsi="Verdana"/>
          <w:b w:val="0"/>
          <w:i w:val="0"/>
          <w:sz w:val="20"/>
        </w:rPr>
        <w:t xml:space="preserve">hatte einige </w:t>
      </w:r>
      <w:r w:rsidR="00853027" w:rsidRPr="00BB59B0">
        <w:rPr>
          <w:rFonts w:ascii="Verdana" w:hAnsi="Verdana"/>
          <w:b w:val="0"/>
          <w:i w:val="0"/>
          <w:sz w:val="20"/>
        </w:rPr>
        <w:t>Tücken: Das Gartengrundstück ist verkehrstechnisch nicht eigenständig erschlossen. Um den Kran aufzustellen und die vorgefertigten Gebäudeteile vom Lkw abzuladen, musste der nur 2,50 Meter breite, geteerte Fußweg zwischen Gleisbett und Bauplatz genügen.</w:t>
      </w:r>
    </w:p>
    <w:p w14:paraId="25D15271" w14:textId="14E64676" w:rsidR="00912834" w:rsidRPr="00BB59B0" w:rsidRDefault="00C96276" w:rsidP="00BB59B0">
      <w:pPr>
        <w:pStyle w:val="Textkrper"/>
        <w:spacing w:before="120" w:after="0" w:line="300" w:lineRule="atLeast"/>
        <w:rPr>
          <w:rFonts w:ascii="Verdana" w:hAnsi="Verdana"/>
          <w:b w:val="0"/>
          <w:i w:val="0"/>
          <w:sz w:val="20"/>
        </w:rPr>
      </w:pPr>
      <w:r w:rsidRPr="00BB59B0">
        <w:rPr>
          <w:rFonts w:ascii="Verdana" w:hAnsi="Verdana"/>
          <w:b w:val="0"/>
          <w:i w:val="0"/>
          <w:sz w:val="20"/>
        </w:rPr>
        <w:t xml:space="preserve">Letztendlich gelang es </w:t>
      </w:r>
      <w:proofErr w:type="spellStart"/>
      <w:r w:rsidR="00853027" w:rsidRPr="00BB59B0">
        <w:rPr>
          <w:rFonts w:ascii="Verdana" w:hAnsi="Verdana"/>
          <w:b w:val="0"/>
          <w:i w:val="0"/>
          <w:sz w:val="20"/>
        </w:rPr>
        <w:t>Dennert</w:t>
      </w:r>
      <w:proofErr w:type="spellEnd"/>
      <w:r w:rsidR="00853027" w:rsidRPr="00BB59B0">
        <w:rPr>
          <w:rFonts w:ascii="Verdana" w:hAnsi="Verdana"/>
          <w:b w:val="0"/>
          <w:i w:val="0"/>
          <w:sz w:val="20"/>
        </w:rPr>
        <w:t xml:space="preserve"> mit dieser Kombination an baulichen Maßnahmen, den Geräuschpegel im Haus auf das nach DIN 4109 erforderliche Maß zu reduzieren. Wenn alle Fenster geschlossen sind, sind die Züge so gut wie nicht zu hören</w:t>
      </w:r>
      <w:r w:rsidR="00814C3B" w:rsidRPr="00BB59B0">
        <w:rPr>
          <w:rFonts w:ascii="Verdana" w:hAnsi="Verdana"/>
          <w:b w:val="0"/>
          <w:i w:val="0"/>
          <w:sz w:val="20"/>
        </w:rPr>
        <w:t xml:space="preserve">. </w:t>
      </w:r>
    </w:p>
    <w:p w14:paraId="25D15272" w14:textId="77777777" w:rsidR="00912834" w:rsidRDefault="00912834" w:rsidP="009B2940">
      <w:pPr>
        <w:spacing w:line="300" w:lineRule="atLeast"/>
        <w:rPr>
          <w:rFonts w:ascii="Verdana" w:hAnsi="Verdana"/>
          <w:i/>
        </w:rPr>
      </w:pPr>
    </w:p>
    <w:p w14:paraId="25D15273" w14:textId="5A326A2D" w:rsidR="00C37CD6" w:rsidRDefault="00C36D1E" w:rsidP="00A52B32">
      <w:pPr>
        <w:rPr>
          <w:rFonts w:ascii="Verdana" w:hAnsi="Verdana"/>
          <w:i/>
        </w:rPr>
      </w:pPr>
      <w:r>
        <w:rPr>
          <w:rFonts w:ascii="Verdana" w:hAnsi="Verdana"/>
          <w:i/>
        </w:rPr>
        <w:t>(</w:t>
      </w:r>
      <w:r w:rsidR="00C5628D">
        <w:rPr>
          <w:rFonts w:ascii="Verdana" w:hAnsi="Verdana"/>
          <w:i/>
        </w:rPr>
        <w:t>3</w:t>
      </w:r>
      <w:r w:rsidR="00C37CD6" w:rsidRPr="00C37CD6">
        <w:rPr>
          <w:rFonts w:ascii="Verdana" w:hAnsi="Verdana"/>
          <w:i/>
        </w:rPr>
        <w:t>.</w:t>
      </w:r>
      <w:r w:rsidR="00C5628D">
        <w:rPr>
          <w:rFonts w:ascii="Verdana" w:hAnsi="Verdana"/>
          <w:i/>
        </w:rPr>
        <w:t>0</w:t>
      </w:r>
      <w:r w:rsidR="007A59F9">
        <w:rPr>
          <w:rFonts w:ascii="Verdana" w:hAnsi="Verdana"/>
          <w:i/>
        </w:rPr>
        <w:t>19</w:t>
      </w:r>
      <w:r w:rsidR="00C37CD6" w:rsidRPr="00C37CD6">
        <w:rPr>
          <w:rFonts w:ascii="Verdana" w:hAnsi="Verdana"/>
          <w:i/>
        </w:rPr>
        <w:t xml:space="preserve"> Zeichen</w:t>
      </w:r>
      <w:r>
        <w:rPr>
          <w:rFonts w:ascii="Verdana" w:hAnsi="Verdana"/>
          <w:i/>
        </w:rPr>
        <w:t xml:space="preserve"> inkl. Leerzeichen</w:t>
      </w:r>
      <w:r w:rsidR="00C37CD6" w:rsidRPr="00C37CD6">
        <w:rPr>
          <w:rFonts w:ascii="Verdana" w:hAnsi="Verdana"/>
          <w:i/>
        </w:rPr>
        <w:t>)</w:t>
      </w:r>
      <w:r w:rsidR="00007813">
        <w:rPr>
          <w:rFonts w:ascii="Verdana" w:hAnsi="Verdana"/>
          <w:i/>
        </w:rPr>
        <w:t xml:space="preserve"> </w:t>
      </w:r>
    </w:p>
    <w:p w14:paraId="059DD38D" w14:textId="77777777" w:rsidR="00007813" w:rsidRDefault="00007813" w:rsidP="00A52B32">
      <w:pPr>
        <w:rPr>
          <w:rFonts w:ascii="Verdana" w:hAnsi="Verdana"/>
          <w:i/>
        </w:rPr>
      </w:pPr>
    </w:p>
    <w:p w14:paraId="25D15274" w14:textId="57E071FB" w:rsidR="007C575B" w:rsidRDefault="00007813" w:rsidP="00007813">
      <w:pPr>
        <w:rPr>
          <w:i/>
          <w:color w:val="000000"/>
          <w:u w:val="single"/>
        </w:rPr>
      </w:pPr>
      <w:r>
        <w:rPr>
          <w:rFonts w:ascii="Verdana" w:hAnsi="Verdana"/>
          <w:i/>
        </w:rPr>
        <w:t xml:space="preserve">----------------------------------------------------------------------------------------------- </w:t>
      </w:r>
    </w:p>
    <w:p w14:paraId="5E44A443" w14:textId="77777777" w:rsidR="00A52B32" w:rsidRDefault="00A52B32" w:rsidP="00A52B32">
      <w:pPr>
        <w:pStyle w:val="Textkrper3"/>
        <w:spacing w:after="0"/>
        <w:rPr>
          <w:i/>
          <w:color w:val="000000"/>
          <w:u w:val="single"/>
        </w:rPr>
      </w:pPr>
    </w:p>
    <w:p w14:paraId="6FEEBE80" w14:textId="77777777" w:rsidR="0062770B" w:rsidRPr="006B0100" w:rsidRDefault="0062770B" w:rsidP="0062770B">
      <w:pPr>
        <w:pStyle w:val="Textkrper3"/>
        <w:spacing w:after="0"/>
        <w:rPr>
          <w:i/>
          <w:color w:val="000000"/>
        </w:rPr>
      </w:pPr>
      <w:r>
        <w:rPr>
          <w:i/>
          <w:color w:val="000000"/>
          <w:u w:val="single"/>
        </w:rPr>
        <w:t>Bildtexte (optional</w:t>
      </w:r>
      <w:r w:rsidRPr="006B0100">
        <w:rPr>
          <w:i/>
          <w:color w:val="000000"/>
        </w:rPr>
        <w:t xml:space="preserve">) - Bildquelle: </w:t>
      </w:r>
      <w:proofErr w:type="spellStart"/>
      <w:r w:rsidRPr="006B0100">
        <w:rPr>
          <w:i/>
          <w:color w:val="000000"/>
        </w:rPr>
        <w:t>Dennert</w:t>
      </w:r>
      <w:proofErr w:type="spellEnd"/>
      <w:r w:rsidRPr="006B0100">
        <w:rPr>
          <w:i/>
          <w:color w:val="000000"/>
        </w:rPr>
        <w:t xml:space="preserve"> Massivhaus</w:t>
      </w:r>
    </w:p>
    <w:p w14:paraId="7569D859" w14:textId="77777777" w:rsidR="002269A7" w:rsidRPr="00FF0EB9" w:rsidRDefault="002269A7" w:rsidP="009275CC">
      <w:pPr>
        <w:spacing w:before="120"/>
        <w:rPr>
          <w:rFonts w:ascii="Verdana" w:hAnsi="Verdana"/>
          <w:i/>
          <w:color w:val="000000"/>
        </w:rPr>
      </w:pPr>
      <w:r>
        <w:rPr>
          <w:rFonts w:ascii="Verdana" w:hAnsi="Verdana"/>
          <w:b/>
          <w:i/>
          <w:color w:val="000000"/>
        </w:rPr>
        <w:t>Hausbau-an-Bahnlinie-1:</w:t>
      </w:r>
      <w:r>
        <w:rPr>
          <w:i/>
          <w:color w:val="000000"/>
        </w:rPr>
        <w:t xml:space="preserve"> </w:t>
      </w:r>
      <w:r w:rsidRPr="00FF0EB9">
        <w:rPr>
          <w:rFonts w:ascii="Verdana" w:hAnsi="Verdana"/>
          <w:i/>
          <w:color w:val="000000"/>
        </w:rPr>
        <w:t xml:space="preserve">Hausbau mit Hindernissen. Schon die Anlieferung der Bauteile über die schmale Zufahrt </w:t>
      </w:r>
      <w:r>
        <w:rPr>
          <w:rFonts w:ascii="Verdana" w:hAnsi="Verdana"/>
          <w:i/>
          <w:color w:val="000000"/>
        </w:rPr>
        <w:t>war</w:t>
      </w:r>
      <w:r w:rsidRPr="00FF0EB9">
        <w:rPr>
          <w:rFonts w:ascii="Verdana" w:hAnsi="Verdana"/>
          <w:i/>
          <w:color w:val="000000"/>
        </w:rPr>
        <w:t xml:space="preserve"> </w:t>
      </w:r>
      <w:r>
        <w:rPr>
          <w:rFonts w:ascii="Verdana" w:hAnsi="Verdana"/>
          <w:i/>
          <w:color w:val="000000"/>
        </w:rPr>
        <w:t>Präzisions</w:t>
      </w:r>
      <w:r w:rsidRPr="00FF0EB9">
        <w:rPr>
          <w:rFonts w:ascii="Verdana" w:hAnsi="Verdana"/>
          <w:i/>
          <w:color w:val="000000"/>
        </w:rPr>
        <w:t>arbeit.</w:t>
      </w:r>
    </w:p>
    <w:p w14:paraId="789DBD13" w14:textId="77777777" w:rsidR="002269A7" w:rsidRDefault="002269A7" w:rsidP="002269A7">
      <w:pPr>
        <w:pStyle w:val="Textkrper3"/>
        <w:spacing w:after="0"/>
        <w:rPr>
          <w:i/>
          <w:color w:val="000000"/>
        </w:rPr>
      </w:pPr>
    </w:p>
    <w:p w14:paraId="566B6DB9" w14:textId="77777777" w:rsidR="002269A7" w:rsidRDefault="002269A7" w:rsidP="002269A7">
      <w:pPr>
        <w:pStyle w:val="Textkrper3"/>
        <w:spacing w:after="0"/>
        <w:rPr>
          <w:b w:val="0"/>
          <w:i/>
          <w:color w:val="000000"/>
        </w:rPr>
      </w:pPr>
      <w:r w:rsidRPr="00FF0EB9">
        <w:rPr>
          <w:i/>
          <w:color w:val="000000"/>
        </w:rPr>
        <w:t>Hausbau-an-Bahnlinie-2:</w:t>
      </w:r>
      <w:r>
        <w:rPr>
          <w:b w:val="0"/>
          <w:i/>
        </w:rPr>
        <w:t xml:space="preserve"> Vom Baugrundstück sind es nur wenige Meter zum Bahngleis</w:t>
      </w:r>
      <w:r>
        <w:rPr>
          <w:b w:val="0"/>
          <w:i/>
          <w:color w:val="000000"/>
        </w:rPr>
        <w:t xml:space="preserve">. Wegen der hohen Schallschutzanforderungen sagten Bauunternehmen reihenweise ab. </w:t>
      </w:r>
    </w:p>
    <w:p w14:paraId="725D3ABB" w14:textId="77777777" w:rsidR="002269A7" w:rsidRDefault="002269A7" w:rsidP="002269A7">
      <w:pPr>
        <w:pStyle w:val="Textkrper3"/>
        <w:spacing w:after="0"/>
        <w:rPr>
          <w:i/>
          <w:color w:val="000000"/>
        </w:rPr>
      </w:pPr>
    </w:p>
    <w:p w14:paraId="7DA300AE" w14:textId="77777777" w:rsidR="002269A7" w:rsidRPr="00D039EA" w:rsidRDefault="002269A7" w:rsidP="002269A7">
      <w:pPr>
        <w:pStyle w:val="Textkrper3"/>
        <w:spacing w:after="0"/>
        <w:rPr>
          <w:b w:val="0"/>
          <w:i/>
          <w:color w:val="000000"/>
        </w:rPr>
      </w:pPr>
      <w:r w:rsidRPr="00FF0EB9">
        <w:rPr>
          <w:i/>
          <w:color w:val="000000"/>
        </w:rPr>
        <w:t>Hausbau-an-Bahnlinie-</w:t>
      </w:r>
      <w:r>
        <w:rPr>
          <w:i/>
          <w:color w:val="000000"/>
        </w:rPr>
        <w:t xml:space="preserve">3: </w:t>
      </w:r>
      <w:r w:rsidRPr="00D039EA">
        <w:rPr>
          <w:b w:val="0"/>
          <w:i/>
          <w:color w:val="000000"/>
        </w:rPr>
        <w:t xml:space="preserve">Die Lärmbelastung von bis </w:t>
      </w:r>
      <w:r w:rsidRPr="00D039EA">
        <w:rPr>
          <w:b w:val="0"/>
          <w:i/>
        </w:rPr>
        <w:t xml:space="preserve">zu 86 Dezibel hätte das </w:t>
      </w:r>
      <w:r>
        <w:rPr>
          <w:b w:val="0"/>
          <w:i/>
        </w:rPr>
        <w:t>H</w:t>
      </w:r>
      <w:r w:rsidRPr="00D039EA">
        <w:rPr>
          <w:b w:val="0"/>
          <w:i/>
        </w:rPr>
        <w:t>ausbauprojekt fast zum Scheitern gebracht</w:t>
      </w:r>
      <w:r w:rsidRPr="00D039EA">
        <w:rPr>
          <w:b w:val="0"/>
          <w:i/>
          <w:color w:val="000000"/>
        </w:rPr>
        <w:t>.</w:t>
      </w:r>
    </w:p>
    <w:p w14:paraId="715E1103" w14:textId="77777777" w:rsidR="002269A7" w:rsidRDefault="002269A7" w:rsidP="002269A7">
      <w:pPr>
        <w:pStyle w:val="Textkrper3"/>
        <w:spacing w:after="0"/>
        <w:rPr>
          <w:i/>
          <w:color w:val="000000"/>
          <w:u w:val="single"/>
        </w:rPr>
      </w:pPr>
    </w:p>
    <w:p w14:paraId="40BF9F65" w14:textId="77777777" w:rsidR="002269A7" w:rsidRDefault="002269A7" w:rsidP="002269A7">
      <w:pPr>
        <w:rPr>
          <w:rFonts w:ascii="Verdana" w:hAnsi="Verdana"/>
          <w:i/>
          <w:color w:val="000000"/>
        </w:rPr>
      </w:pPr>
      <w:r>
        <w:rPr>
          <w:rFonts w:ascii="Verdana" w:hAnsi="Verdana"/>
          <w:b/>
          <w:i/>
          <w:color w:val="000000"/>
        </w:rPr>
        <w:t>Hausbau-an-Bahnlinie-4:</w:t>
      </w:r>
      <w:r>
        <w:rPr>
          <w:i/>
          <w:color w:val="000000"/>
        </w:rPr>
        <w:t xml:space="preserve"> </w:t>
      </w:r>
      <w:r>
        <w:rPr>
          <w:rFonts w:ascii="Verdana" w:hAnsi="Verdana"/>
          <w:i/>
        </w:rPr>
        <w:t>Los geht´s: Die ersten Fertigteil-Wandelemente werden auf die Bodenplatte gehievt. Wegen der engen Platzverhältnisse brauchte man einen kleineren Kran als üblich.</w:t>
      </w:r>
    </w:p>
    <w:p w14:paraId="1252B08C" w14:textId="77777777" w:rsidR="002269A7" w:rsidRDefault="002269A7" w:rsidP="002269A7">
      <w:pPr>
        <w:pStyle w:val="Textkrper3"/>
        <w:spacing w:after="0"/>
        <w:rPr>
          <w:i/>
          <w:color w:val="000000"/>
        </w:rPr>
      </w:pPr>
    </w:p>
    <w:p w14:paraId="094BAFF2" w14:textId="77777777" w:rsidR="002269A7" w:rsidRPr="00075DE7" w:rsidRDefault="002269A7" w:rsidP="002269A7">
      <w:pPr>
        <w:pStyle w:val="Textkrper3"/>
        <w:spacing w:after="0"/>
        <w:rPr>
          <w:b w:val="0"/>
          <w:i/>
          <w:color w:val="000000"/>
        </w:rPr>
      </w:pPr>
      <w:r w:rsidRPr="00FF0EB9">
        <w:rPr>
          <w:i/>
          <w:color w:val="000000"/>
        </w:rPr>
        <w:t>Hausbau-an-Bahnlinie-5</w:t>
      </w:r>
      <w:r>
        <w:rPr>
          <w:i/>
          <w:color w:val="000000"/>
        </w:rPr>
        <w:t>:</w:t>
      </w:r>
      <w:r>
        <w:rPr>
          <w:b w:val="0"/>
          <w:i/>
        </w:rPr>
        <w:t xml:space="preserve"> </w:t>
      </w:r>
      <w:r w:rsidRPr="00075DE7">
        <w:rPr>
          <w:b w:val="0"/>
          <w:i/>
        </w:rPr>
        <w:t>Wandelemente, Decken, Dach und Treppe w</w:t>
      </w:r>
      <w:r>
        <w:rPr>
          <w:b w:val="0"/>
          <w:i/>
        </w:rPr>
        <w:t>urden</w:t>
      </w:r>
      <w:r w:rsidRPr="00075DE7">
        <w:rPr>
          <w:b w:val="0"/>
          <w:i/>
        </w:rPr>
        <w:t xml:space="preserve"> im Werk </w:t>
      </w:r>
      <w:r>
        <w:rPr>
          <w:b w:val="0"/>
          <w:i/>
        </w:rPr>
        <w:t xml:space="preserve">wetterunabhängig </w:t>
      </w:r>
      <w:r w:rsidRPr="00075DE7">
        <w:rPr>
          <w:b w:val="0"/>
          <w:i/>
        </w:rPr>
        <w:t xml:space="preserve">vorproduziert.  </w:t>
      </w:r>
    </w:p>
    <w:p w14:paraId="37A99C86" w14:textId="77777777" w:rsidR="002269A7" w:rsidRDefault="002269A7" w:rsidP="002269A7">
      <w:pPr>
        <w:pStyle w:val="Textkrper3"/>
        <w:spacing w:after="0"/>
        <w:rPr>
          <w:i/>
          <w:color w:val="000000"/>
        </w:rPr>
      </w:pPr>
    </w:p>
    <w:p w14:paraId="00E690B5" w14:textId="77777777" w:rsidR="002269A7" w:rsidRDefault="002269A7" w:rsidP="002269A7">
      <w:pPr>
        <w:pStyle w:val="Textkrper3"/>
        <w:spacing w:after="0"/>
        <w:rPr>
          <w:b w:val="0"/>
          <w:i/>
          <w:color w:val="000000"/>
        </w:rPr>
      </w:pPr>
      <w:r w:rsidRPr="00FF0EB9">
        <w:rPr>
          <w:i/>
          <w:color w:val="000000"/>
        </w:rPr>
        <w:t>Hausbau-an-Bahnlinie-6</w:t>
      </w:r>
      <w:r>
        <w:rPr>
          <w:i/>
          <w:color w:val="000000"/>
        </w:rPr>
        <w:t xml:space="preserve">: </w:t>
      </w:r>
      <w:r>
        <w:rPr>
          <w:b w:val="0"/>
          <w:i/>
          <w:color w:val="000000"/>
        </w:rPr>
        <w:t>Die Fixierung der Wandelemente an der Bodenplatte erfolgt über sogenannte „Böcke“.</w:t>
      </w:r>
    </w:p>
    <w:p w14:paraId="284A22EF" w14:textId="77777777" w:rsidR="002269A7" w:rsidRDefault="002269A7" w:rsidP="002269A7">
      <w:pPr>
        <w:pStyle w:val="Textkrper3"/>
        <w:spacing w:after="0"/>
        <w:rPr>
          <w:b w:val="0"/>
          <w:i/>
          <w:color w:val="000000"/>
        </w:rPr>
      </w:pPr>
    </w:p>
    <w:p w14:paraId="3F2AE0A0" w14:textId="77777777" w:rsidR="002269A7" w:rsidRDefault="002269A7" w:rsidP="002269A7">
      <w:pPr>
        <w:pStyle w:val="Textkrper3"/>
        <w:spacing w:after="0"/>
        <w:rPr>
          <w:b w:val="0"/>
          <w:i/>
          <w:color w:val="000000"/>
        </w:rPr>
      </w:pPr>
      <w:r w:rsidRPr="00FF0EB9">
        <w:rPr>
          <w:i/>
          <w:color w:val="000000"/>
        </w:rPr>
        <w:t>Hausbau-an-Bahnlinie-7</w:t>
      </w:r>
      <w:r>
        <w:rPr>
          <w:i/>
          <w:color w:val="000000"/>
        </w:rPr>
        <w:t>:</w:t>
      </w:r>
      <w:r>
        <w:rPr>
          <w:b w:val="0"/>
          <w:i/>
        </w:rPr>
        <w:t xml:space="preserve"> Die Wandteile werden auf die Mörtelschicht gesetzt und präzise ausgerichtet.</w:t>
      </w:r>
    </w:p>
    <w:p w14:paraId="6AF82922" w14:textId="77777777" w:rsidR="002269A7" w:rsidRDefault="002269A7" w:rsidP="002269A7">
      <w:pPr>
        <w:pStyle w:val="Textkrper3"/>
        <w:spacing w:after="0"/>
        <w:rPr>
          <w:i/>
          <w:color w:val="000000"/>
        </w:rPr>
      </w:pPr>
    </w:p>
    <w:p w14:paraId="4D4EFF20" w14:textId="77777777" w:rsidR="002269A7" w:rsidRPr="00C04F2E" w:rsidRDefault="002269A7" w:rsidP="002269A7">
      <w:pPr>
        <w:pStyle w:val="Textkrper3"/>
        <w:spacing w:after="0"/>
        <w:rPr>
          <w:b w:val="0"/>
          <w:i/>
          <w:color w:val="000000"/>
        </w:rPr>
      </w:pPr>
      <w:r w:rsidRPr="00FF0EB9">
        <w:rPr>
          <w:i/>
          <w:color w:val="000000"/>
        </w:rPr>
        <w:t>Hausbau-an-Bahnlinie-8</w:t>
      </w:r>
      <w:r>
        <w:rPr>
          <w:i/>
          <w:color w:val="000000"/>
        </w:rPr>
        <w:t xml:space="preserve">: </w:t>
      </w:r>
      <w:r w:rsidRPr="00C04F2E">
        <w:rPr>
          <w:b w:val="0"/>
          <w:i/>
        </w:rPr>
        <w:t>Die Wände sind</w:t>
      </w:r>
      <w:r>
        <w:rPr>
          <w:b w:val="0"/>
          <w:i/>
        </w:rPr>
        <w:t xml:space="preserve"> mit </w:t>
      </w:r>
      <w:r w:rsidRPr="00C04F2E">
        <w:rPr>
          <w:b w:val="0"/>
          <w:i/>
        </w:rPr>
        <w:t>bis zu 24 Zentimeter</w:t>
      </w:r>
      <w:r>
        <w:rPr>
          <w:b w:val="0"/>
          <w:i/>
        </w:rPr>
        <w:t>n</w:t>
      </w:r>
      <w:r w:rsidRPr="00C04F2E">
        <w:rPr>
          <w:b w:val="0"/>
          <w:i/>
        </w:rPr>
        <w:t xml:space="preserve"> deutlich </w:t>
      </w:r>
      <w:r>
        <w:rPr>
          <w:b w:val="0"/>
          <w:i/>
        </w:rPr>
        <w:t>stärke</w:t>
      </w:r>
      <w:r w:rsidRPr="00C04F2E">
        <w:rPr>
          <w:b w:val="0"/>
          <w:i/>
        </w:rPr>
        <w:t xml:space="preserve">r </w:t>
      </w:r>
      <w:r>
        <w:rPr>
          <w:b w:val="0"/>
          <w:i/>
        </w:rPr>
        <w:t>als üblich</w:t>
      </w:r>
      <w:r w:rsidRPr="00C04F2E">
        <w:rPr>
          <w:b w:val="0"/>
          <w:i/>
        </w:rPr>
        <w:t xml:space="preserve">. </w:t>
      </w:r>
      <w:r>
        <w:rPr>
          <w:b w:val="0"/>
          <w:i/>
        </w:rPr>
        <w:t>Dazu</w:t>
      </w:r>
      <w:r w:rsidRPr="00C04F2E">
        <w:rPr>
          <w:b w:val="0"/>
          <w:i/>
        </w:rPr>
        <w:t xml:space="preserve"> kommt eine 20 Zentimeter </w:t>
      </w:r>
      <w:r>
        <w:rPr>
          <w:b w:val="0"/>
          <w:i/>
        </w:rPr>
        <w:t>starke</w:t>
      </w:r>
      <w:r w:rsidRPr="00C04F2E">
        <w:rPr>
          <w:b w:val="0"/>
          <w:i/>
        </w:rPr>
        <w:t xml:space="preserve"> Dämmung aus </w:t>
      </w:r>
      <w:proofErr w:type="spellStart"/>
      <w:r w:rsidRPr="00C04F2E">
        <w:rPr>
          <w:b w:val="0"/>
          <w:i/>
        </w:rPr>
        <w:t>elastifiziertem</w:t>
      </w:r>
      <w:proofErr w:type="spellEnd"/>
      <w:r w:rsidRPr="00C04F2E">
        <w:rPr>
          <w:b w:val="0"/>
          <w:i/>
        </w:rPr>
        <w:t xml:space="preserve"> Polystyrol.</w:t>
      </w:r>
    </w:p>
    <w:p w14:paraId="6A9E5F8A" w14:textId="77777777" w:rsidR="002269A7" w:rsidRPr="0062770B" w:rsidRDefault="002269A7" w:rsidP="002269A7">
      <w:pPr>
        <w:pStyle w:val="Textkrper3"/>
        <w:spacing w:after="0"/>
        <w:rPr>
          <w:b w:val="0"/>
          <w:i/>
          <w:color w:val="000000"/>
        </w:rPr>
      </w:pPr>
    </w:p>
    <w:p w14:paraId="58C42712" w14:textId="77777777" w:rsidR="002269A7" w:rsidRDefault="002269A7" w:rsidP="002269A7">
      <w:pPr>
        <w:rPr>
          <w:i/>
          <w:color w:val="000000"/>
        </w:rPr>
      </w:pPr>
      <w:r>
        <w:rPr>
          <w:rFonts w:ascii="Verdana" w:hAnsi="Verdana"/>
          <w:b/>
          <w:i/>
          <w:color w:val="000000"/>
        </w:rPr>
        <w:t>Hausbau-an-Bahnlinie-9:</w:t>
      </w:r>
      <w:r>
        <w:rPr>
          <w:i/>
          <w:color w:val="000000"/>
        </w:rPr>
        <w:t xml:space="preserve"> D</w:t>
      </w:r>
      <w:r>
        <w:rPr>
          <w:rFonts w:ascii="Verdana" w:hAnsi="Verdana"/>
          <w:i/>
          <w:color w:val="000000"/>
        </w:rPr>
        <w:t>as nächste Wandelement wird auf die Bodenplatte gesenkt.</w:t>
      </w:r>
    </w:p>
    <w:p w14:paraId="781BB3A1" w14:textId="77777777" w:rsidR="002269A7" w:rsidRDefault="002269A7" w:rsidP="002269A7">
      <w:pPr>
        <w:pStyle w:val="Textkrper3"/>
        <w:spacing w:after="0"/>
        <w:rPr>
          <w:i/>
          <w:color w:val="000000"/>
        </w:rPr>
      </w:pPr>
    </w:p>
    <w:p w14:paraId="59C71C60" w14:textId="77777777" w:rsidR="002269A7" w:rsidRDefault="002269A7" w:rsidP="002269A7">
      <w:pPr>
        <w:pStyle w:val="Textkrper3"/>
        <w:spacing w:after="0"/>
        <w:rPr>
          <w:b w:val="0"/>
          <w:i/>
          <w:color w:val="000000"/>
        </w:rPr>
      </w:pPr>
      <w:r w:rsidRPr="00FF0EB9">
        <w:rPr>
          <w:i/>
          <w:color w:val="000000"/>
        </w:rPr>
        <w:t>Hausbau-an-Bahnlinie-10</w:t>
      </w:r>
      <w:r>
        <w:rPr>
          <w:i/>
          <w:color w:val="000000"/>
        </w:rPr>
        <w:t>:</w:t>
      </w:r>
      <w:r>
        <w:rPr>
          <w:b w:val="0"/>
          <w:i/>
        </w:rPr>
        <w:t xml:space="preserve"> Anschließend werden d</w:t>
      </w:r>
      <w:r>
        <w:rPr>
          <w:b w:val="0"/>
          <w:i/>
          <w:color w:val="000000"/>
        </w:rPr>
        <w:t>ie Wandelemente per Schraubsystem miteinander verbunden.</w:t>
      </w:r>
    </w:p>
    <w:p w14:paraId="46987680" w14:textId="77777777" w:rsidR="002269A7" w:rsidRDefault="002269A7" w:rsidP="002269A7">
      <w:pPr>
        <w:pStyle w:val="Textkrper3"/>
        <w:spacing w:after="0"/>
        <w:rPr>
          <w:i/>
          <w:color w:val="000000"/>
        </w:rPr>
      </w:pPr>
    </w:p>
    <w:p w14:paraId="6206EE5B" w14:textId="77777777" w:rsidR="002269A7" w:rsidRDefault="002269A7" w:rsidP="002269A7">
      <w:pPr>
        <w:pStyle w:val="Textkrper3"/>
        <w:spacing w:after="0"/>
        <w:rPr>
          <w:b w:val="0"/>
          <w:i/>
          <w:color w:val="000000"/>
        </w:rPr>
      </w:pPr>
      <w:r w:rsidRPr="00FF0EB9">
        <w:rPr>
          <w:i/>
          <w:color w:val="000000"/>
        </w:rPr>
        <w:t>Hausbau-an-Bahnlinie-11</w:t>
      </w:r>
      <w:r>
        <w:rPr>
          <w:i/>
          <w:color w:val="000000"/>
        </w:rPr>
        <w:t xml:space="preserve">: </w:t>
      </w:r>
      <w:r>
        <w:rPr>
          <w:b w:val="0"/>
          <w:i/>
        </w:rPr>
        <w:t>Fenster und Türen sind bereits vormontiert.</w:t>
      </w:r>
    </w:p>
    <w:p w14:paraId="3EF2FB71" w14:textId="77777777" w:rsidR="002269A7" w:rsidRDefault="002269A7" w:rsidP="002269A7">
      <w:pPr>
        <w:pStyle w:val="Textkrper3"/>
        <w:spacing w:after="0"/>
        <w:rPr>
          <w:b w:val="0"/>
          <w:i/>
          <w:color w:val="000000"/>
        </w:rPr>
      </w:pPr>
    </w:p>
    <w:p w14:paraId="0AA4E47D" w14:textId="77777777" w:rsidR="002269A7" w:rsidRPr="00C04F2E" w:rsidRDefault="002269A7" w:rsidP="002269A7">
      <w:pPr>
        <w:pStyle w:val="Textkrper3"/>
        <w:spacing w:after="0"/>
        <w:rPr>
          <w:b w:val="0"/>
          <w:i/>
          <w:color w:val="000000"/>
        </w:rPr>
      </w:pPr>
      <w:r w:rsidRPr="00FF0EB9">
        <w:rPr>
          <w:i/>
          <w:color w:val="000000"/>
        </w:rPr>
        <w:t>Hausbau-an-Bahnlinie-</w:t>
      </w:r>
      <w:r>
        <w:rPr>
          <w:i/>
          <w:color w:val="000000"/>
        </w:rPr>
        <w:t xml:space="preserve">12: </w:t>
      </w:r>
      <w:r>
        <w:rPr>
          <w:b w:val="0"/>
          <w:i/>
          <w:color w:val="000000"/>
        </w:rPr>
        <w:t xml:space="preserve">Nach den Außenwänden kamen die Innenwände dran. Der Rohbau des Erdgeschosses stand nach dem ersten Tag. </w:t>
      </w:r>
    </w:p>
    <w:p w14:paraId="72DE38FE" w14:textId="77777777" w:rsidR="002269A7" w:rsidRDefault="002269A7" w:rsidP="002269A7">
      <w:pPr>
        <w:pStyle w:val="Textkrper3"/>
        <w:spacing w:after="0"/>
        <w:rPr>
          <w:b w:val="0"/>
          <w:i/>
          <w:color w:val="000000"/>
        </w:rPr>
      </w:pPr>
    </w:p>
    <w:p w14:paraId="523D6135" w14:textId="77777777" w:rsidR="002269A7" w:rsidRDefault="002269A7" w:rsidP="002269A7">
      <w:pPr>
        <w:pStyle w:val="Textkrper3"/>
        <w:spacing w:after="0"/>
        <w:rPr>
          <w:b w:val="0"/>
          <w:i/>
          <w:color w:val="000000"/>
        </w:rPr>
      </w:pPr>
      <w:r w:rsidRPr="00FF0EB9">
        <w:rPr>
          <w:i/>
          <w:color w:val="000000"/>
        </w:rPr>
        <w:t>Hausbau-an-Bahnlinie-</w:t>
      </w:r>
      <w:r>
        <w:rPr>
          <w:i/>
          <w:color w:val="000000"/>
        </w:rPr>
        <w:t>13:</w:t>
      </w:r>
      <w:r>
        <w:rPr>
          <w:b w:val="0"/>
          <w:i/>
        </w:rPr>
        <w:t xml:space="preserve"> Als nächstes wurde die Betonfertigteiltreppe montiert</w:t>
      </w:r>
      <w:r>
        <w:rPr>
          <w:b w:val="0"/>
          <w:i/>
          <w:color w:val="000000"/>
        </w:rPr>
        <w:t>.</w:t>
      </w:r>
    </w:p>
    <w:p w14:paraId="17C70EB0" w14:textId="77777777" w:rsidR="002269A7" w:rsidRDefault="002269A7" w:rsidP="002269A7">
      <w:pPr>
        <w:pStyle w:val="Textkrper3"/>
        <w:spacing w:after="0"/>
        <w:rPr>
          <w:i/>
          <w:color w:val="000000"/>
        </w:rPr>
      </w:pPr>
    </w:p>
    <w:p w14:paraId="4A8B4702" w14:textId="77777777" w:rsidR="002269A7" w:rsidRPr="0062770B" w:rsidRDefault="002269A7" w:rsidP="002269A7">
      <w:pPr>
        <w:pStyle w:val="Textkrper3"/>
        <w:spacing w:after="0"/>
        <w:rPr>
          <w:b w:val="0"/>
          <w:i/>
          <w:color w:val="000000"/>
        </w:rPr>
      </w:pPr>
      <w:r w:rsidRPr="00FF0EB9">
        <w:rPr>
          <w:i/>
          <w:color w:val="000000"/>
        </w:rPr>
        <w:t>Hausbau-an-Bahnlinie-</w:t>
      </w:r>
      <w:r>
        <w:rPr>
          <w:i/>
          <w:color w:val="000000"/>
        </w:rPr>
        <w:t xml:space="preserve">14: </w:t>
      </w:r>
      <w:r>
        <w:rPr>
          <w:b w:val="0"/>
          <w:i/>
          <w:color w:val="000000"/>
        </w:rPr>
        <w:t>Deckenelement schwebt ein. Die schwingenden Lasten waren insbesondere dann eine sensible Angelegenheit, wenn ein Zug vorbeirauschte.</w:t>
      </w:r>
    </w:p>
    <w:p w14:paraId="5C300618" w14:textId="77777777" w:rsidR="002269A7" w:rsidRPr="0062770B" w:rsidRDefault="002269A7" w:rsidP="002269A7">
      <w:pPr>
        <w:pStyle w:val="Textkrper3"/>
        <w:spacing w:after="0"/>
        <w:rPr>
          <w:b w:val="0"/>
          <w:i/>
          <w:color w:val="000000"/>
        </w:rPr>
      </w:pPr>
    </w:p>
    <w:p w14:paraId="3966B5EA" w14:textId="77777777" w:rsidR="002269A7" w:rsidRDefault="002269A7" w:rsidP="002269A7">
      <w:pPr>
        <w:rPr>
          <w:i/>
          <w:color w:val="000000"/>
        </w:rPr>
      </w:pPr>
      <w:r>
        <w:rPr>
          <w:rFonts w:ascii="Verdana" w:hAnsi="Verdana"/>
          <w:b/>
          <w:i/>
          <w:color w:val="000000"/>
        </w:rPr>
        <w:t>Hausbau-an-Bahnlinie-15:</w:t>
      </w:r>
      <w:r>
        <w:rPr>
          <w:i/>
          <w:color w:val="000000"/>
        </w:rPr>
        <w:t xml:space="preserve"> </w:t>
      </w:r>
      <w:r>
        <w:rPr>
          <w:rFonts w:ascii="Verdana" w:hAnsi="Verdana"/>
          <w:i/>
          <w:color w:val="000000"/>
        </w:rPr>
        <w:t>Am zweiten Tag war die obere Etage an der Reihe.</w:t>
      </w:r>
    </w:p>
    <w:p w14:paraId="345D9AC4" w14:textId="77777777" w:rsidR="002269A7" w:rsidRDefault="002269A7" w:rsidP="002269A7">
      <w:pPr>
        <w:pStyle w:val="Textkrper3"/>
        <w:spacing w:after="0"/>
        <w:rPr>
          <w:i/>
          <w:color w:val="000000"/>
        </w:rPr>
      </w:pPr>
    </w:p>
    <w:p w14:paraId="49C5FCF0" w14:textId="6D62D27B" w:rsidR="0062770B" w:rsidRDefault="002269A7" w:rsidP="002269A7">
      <w:pPr>
        <w:pStyle w:val="Textkrper3"/>
        <w:spacing w:after="0"/>
        <w:rPr>
          <w:b w:val="0"/>
          <w:i/>
          <w:color w:val="000000"/>
        </w:rPr>
      </w:pPr>
      <w:r w:rsidRPr="00FF0EB9">
        <w:rPr>
          <w:i/>
          <w:color w:val="000000"/>
        </w:rPr>
        <w:t>Hausbau-an-Bahnlinie-1</w:t>
      </w:r>
      <w:r>
        <w:rPr>
          <w:i/>
          <w:color w:val="000000"/>
        </w:rPr>
        <w:t>6:</w:t>
      </w:r>
      <w:r>
        <w:rPr>
          <w:b w:val="0"/>
          <w:i/>
        </w:rPr>
        <w:t xml:space="preserve"> </w:t>
      </w:r>
      <w:r>
        <w:rPr>
          <w:b w:val="0"/>
          <w:i/>
          <w:color w:val="000000"/>
        </w:rPr>
        <w:t>Am dritten und letzten Montagetag kam das Dach, das mit einer 22 Zentimeter starken Dämmung versehen ist.</w:t>
      </w:r>
    </w:p>
    <w:p w14:paraId="51B6263F" w14:textId="77777777" w:rsidR="00097C08" w:rsidRDefault="00097C08" w:rsidP="002269A7">
      <w:pPr>
        <w:pStyle w:val="Textkrper3"/>
        <w:spacing w:after="0"/>
        <w:rPr>
          <w:b w:val="0"/>
          <w:i/>
          <w:color w:val="000000"/>
        </w:rPr>
      </w:pPr>
    </w:p>
    <w:p w14:paraId="53E61893" w14:textId="449055C0" w:rsidR="00097C08" w:rsidRDefault="00097C08" w:rsidP="002269A7">
      <w:pPr>
        <w:pStyle w:val="Textkrper3"/>
        <w:spacing w:after="0"/>
        <w:rPr>
          <w:b w:val="0"/>
          <w:i/>
          <w:color w:val="000000"/>
        </w:rPr>
      </w:pPr>
      <w:r>
        <w:rPr>
          <w:i/>
          <w:color w:val="000000"/>
        </w:rPr>
        <w:t>Hausbau-an-Bahnlinie-17:</w:t>
      </w:r>
      <w:r>
        <w:rPr>
          <w:i/>
        </w:rPr>
        <w:t xml:space="preserve"> </w:t>
      </w:r>
      <w:r>
        <w:rPr>
          <w:b w:val="0"/>
          <w:i/>
        </w:rPr>
        <w:t>Nach abgeschlossenem Innenausbau wird das Paar schon bald das neue Eigenheim mit seinen 130 Quadratmetern Wohnfläche beziehen.</w:t>
      </w:r>
    </w:p>
    <w:p w14:paraId="4B854FFD" w14:textId="77777777" w:rsidR="0062770B" w:rsidRDefault="0062770B" w:rsidP="002269A7">
      <w:pPr>
        <w:pStyle w:val="Textkrper3"/>
        <w:spacing w:after="0"/>
        <w:rPr>
          <w:i/>
          <w:color w:val="000000"/>
          <w:u w:val="single"/>
        </w:rPr>
      </w:pPr>
    </w:p>
    <w:p w14:paraId="31803EFD" w14:textId="77777777" w:rsidR="0062770B" w:rsidRDefault="0062770B" w:rsidP="002269A7">
      <w:pPr>
        <w:pStyle w:val="Textkrper3"/>
        <w:spacing w:after="0"/>
        <w:rPr>
          <w:i/>
          <w:color w:val="000000"/>
          <w:u w:val="single"/>
        </w:rPr>
      </w:pPr>
    </w:p>
    <w:p w14:paraId="5D5DAE98" w14:textId="77777777" w:rsidR="00433316" w:rsidRDefault="00433316" w:rsidP="002269A7">
      <w:pPr>
        <w:rPr>
          <w:rFonts w:ascii="Verdana" w:hAnsi="Verdana"/>
          <w:i/>
          <w:color w:val="000000"/>
        </w:rPr>
      </w:pPr>
    </w:p>
    <w:p w14:paraId="6DFFDC3A" w14:textId="77777777" w:rsidR="00433316" w:rsidRDefault="00433316" w:rsidP="002269A7">
      <w:pPr>
        <w:rPr>
          <w:rFonts w:ascii="Verdana" w:hAnsi="Verdana"/>
          <w:i/>
          <w:color w:val="000000"/>
        </w:rPr>
      </w:pPr>
    </w:p>
    <w:p w14:paraId="0BB08333" w14:textId="77777777" w:rsidR="00433316" w:rsidRDefault="00433316" w:rsidP="002269A7">
      <w:pPr>
        <w:rPr>
          <w:rFonts w:ascii="Verdana" w:hAnsi="Verdana"/>
          <w:i/>
          <w:color w:val="000000"/>
        </w:rPr>
      </w:pPr>
    </w:p>
    <w:p w14:paraId="25D15280" w14:textId="42D0BFDF" w:rsidR="008865FE" w:rsidRDefault="00A06E2C" w:rsidP="002269A7">
      <w:pPr>
        <w:rPr>
          <w:rFonts w:ascii="Verdana" w:hAnsi="Verdana"/>
          <w:i/>
          <w:color w:val="000000"/>
        </w:rPr>
      </w:pPr>
      <w:bookmarkStart w:id="1" w:name="_GoBack"/>
      <w:bookmarkEnd w:id="1"/>
      <w:proofErr w:type="spellStart"/>
      <w:r w:rsidRPr="00F4546A">
        <w:rPr>
          <w:rFonts w:ascii="Verdana" w:hAnsi="Verdana"/>
          <w:i/>
          <w:color w:val="000000"/>
        </w:rPr>
        <w:t>Dennert</w:t>
      </w:r>
      <w:proofErr w:type="spellEnd"/>
      <w:r>
        <w:rPr>
          <w:rFonts w:ascii="Verdana" w:hAnsi="Verdana"/>
          <w:i/>
          <w:color w:val="000000"/>
        </w:rPr>
        <w:t xml:space="preserve"> </w:t>
      </w:r>
      <w:r w:rsidR="00433316">
        <w:rPr>
          <w:rFonts w:ascii="Verdana" w:hAnsi="Verdana"/>
          <w:i/>
          <w:color w:val="000000"/>
        </w:rPr>
        <w:t>Massivhaus</w:t>
      </w:r>
      <w:r>
        <w:rPr>
          <w:rFonts w:ascii="Verdana" w:hAnsi="Verdana"/>
          <w:i/>
          <w:color w:val="000000"/>
        </w:rPr>
        <w:t xml:space="preserve"> GmbH</w:t>
      </w:r>
    </w:p>
    <w:p w14:paraId="25D15281" w14:textId="77777777" w:rsidR="008865FE" w:rsidRDefault="00A06E2C" w:rsidP="0062770B">
      <w:pPr>
        <w:spacing w:line="260" w:lineRule="atLeast"/>
        <w:rPr>
          <w:rFonts w:ascii="Verdana" w:hAnsi="Verdana"/>
          <w:i/>
          <w:color w:val="000000"/>
        </w:rPr>
      </w:pPr>
      <w:r w:rsidRPr="00F4546A">
        <w:rPr>
          <w:rFonts w:ascii="Verdana" w:hAnsi="Verdana"/>
          <w:i/>
          <w:color w:val="000000"/>
        </w:rPr>
        <w:t>Veit-</w:t>
      </w:r>
      <w:proofErr w:type="spellStart"/>
      <w:r w:rsidRPr="00F4546A">
        <w:rPr>
          <w:rFonts w:ascii="Verdana" w:hAnsi="Verdana"/>
          <w:i/>
          <w:color w:val="000000"/>
        </w:rPr>
        <w:t>Dennert</w:t>
      </w:r>
      <w:proofErr w:type="spellEnd"/>
      <w:r w:rsidRPr="00F4546A">
        <w:rPr>
          <w:rFonts w:ascii="Verdana" w:hAnsi="Verdana"/>
          <w:i/>
          <w:color w:val="000000"/>
        </w:rPr>
        <w:t>-Straße 7</w:t>
      </w:r>
    </w:p>
    <w:p w14:paraId="25D15282" w14:textId="77777777" w:rsidR="00CC536C" w:rsidRDefault="00A06E2C" w:rsidP="0062770B">
      <w:pPr>
        <w:spacing w:line="260" w:lineRule="atLeast"/>
        <w:rPr>
          <w:rFonts w:ascii="Verdana" w:hAnsi="Verdana"/>
          <w:i/>
          <w:color w:val="000000"/>
        </w:rPr>
      </w:pPr>
      <w:r w:rsidRPr="00F4546A">
        <w:rPr>
          <w:rFonts w:ascii="Verdana" w:hAnsi="Verdana"/>
          <w:i/>
          <w:color w:val="000000"/>
        </w:rPr>
        <w:t>96132 Schlüsselfeld</w:t>
      </w:r>
    </w:p>
    <w:p w14:paraId="25D15283" w14:textId="77777777" w:rsidR="008865FE" w:rsidRDefault="00CC536C" w:rsidP="0062770B">
      <w:pPr>
        <w:spacing w:line="260" w:lineRule="atLeast"/>
        <w:rPr>
          <w:rFonts w:ascii="Verdana" w:hAnsi="Verdana"/>
          <w:i/>
          <w:color w:val="000000"/>
        </w:rPr>
      </w:pPr>
      <w:r w:rsidRPr="00F4546A">
        <w:rPr>
          <w:rFonts w:ascii="Verdana" w:hAnsi="Verdana"/>
          <w:i/>
          <w:color w:val="000000"/>
        </w:rPr>
        <w:t>Tel. 09552</w:t>
      </w:r>
      <w:r>
        <w:rPr>
          <w:rFonts w:ascii="Verdana" w:hAnsi="Verdana"/>
          <w:i/>
          <w:color w:val="000000"/>
        </w:rPr>
        <w:t xml:space="preserve"> /</w:t>
      </w:r>
      <w:r w:rsidRPr="00F4546A">
        <w:rPr>
          <w:rFonts w:ascii="Verdana" w:hAnsi="Verdana"/>
          <w:i/>
          <w:color w:val="000000"/>
        </w:rPr>
        <w:t xml:space="preserve"> 71-0</w:t>
      </w:r>
    </w:p>
    <w:p w14:paraId="25D15284" w14:textId="77777777" w:rsidR="008865FE" w:rsidRDefault="008865FE" w:rsidP="0062770B">
      <w:pPr>
        <w:spacing w:line="260" w:lineRule="atLeast"/>
        <w:rPr>
          <w:rStyle w:val="Hyperlink"/>
          <w:rFonts w:ascii="Verdana" w:hAnsi="Verdana"/>
          <w:i/>
        </w:rPr>
      </w:pPr>
      <w:r>
        <w:rPr>
          <w:rFonts w:ascii="Verdana" w:hAnsi="Verdana"/>
          <w:i/>
          <w:color w:val="000000"/>
        </w:rPr>
        <w:t xml:space="preserve">E-Mail: </w:t>
      </w:r>
      <w:hyperlink r:id="rId8" w:history="1">
        <w:r w:rsidRPr="005918DB">
          <w:rPr>
            <w:rStyle w:val="Hyperlink"/>
            <w:rFonts w:ascii="Verdana" w:hAnsi="Verdana"/>
            <w:i/>
          </w:rPr>
          <w:t>info@dennert.de</w:t>
        </w:r>
      </w:hyperlink>
    </w:p>
    <w:p w14:paraId="2EAA0A36" w14:textId="77777777" w:rsidR="00007813" w:rsidRDefault="00007813" w:rsidP="00007813">
      <w:pPr>
        <w:rPr>
          <w:rFonts w:ascii="Verdana" w:hAnsi="Verdana"/>
          <w:i/>
          <w:color w:val="000000"/>
        </w:rPr>
      </w:pPr>
    </w:p>
    <w:p w14:paraId="25D15285" w14:textId="3133B62B" w:rsidR="008F6378" w:rsidRPr="0062770B" w:rsidRDefault="00007813" w:rsidP="00007813">
      <w:pPr>
        <w:pStyle w:val="StandardWeb"/>
        <w:spacing w:before="0" w:beforeAutospacing="0" w:after="0" w:afterAutospacing="0"/>
        <w:rPr>
          <w:rFonts w:ascii="Verdana" w:hAnsi="Verdana" w:cs="Arial"/>
          <w:sz w:val="18"/>
        </w:rPr>
      </w:pPr>
      <w:r w:rsidRPr="0062770B">
        <w:rPr>
          <w:rFonts w:ascii="Verdana" w:hAnsi="Verdana"/>
        </w:rPr>
        <w:t>--------------------------------------------------------------------------------</w:t>
      </w:r>
    </w:p>
    <w:p w14:paraId="4B19B7C0" w14:textId="77777777" w:rsidR="00007813" w:rsidRDefault="00007813" w:rsidP="00007813">
      <w:pPr>
        <w:pStyle w:val="StandardWeb"/>
        <w:spacing w:before="0" w:beforeAutospacing="0" w:after="0" w:afterAutospacing="0"/>
        <w:rPr>
          <w:rFonts w:ascii="Verdana" w:hAnsi="Verdana" w:cs="Arial"/>
          <w:sz w:val="21"/>
          <w:szCs w:val="21"/>
        </w:rPr>
      </w:pPr>
      <w:bookmarkStart w:id="2" w:name="OLE_LINK1"/>
    </w:p>
    <w:p w14:paraId="25D15287" w14:textId="77777777" w:rsidR="00932F16" w:rsidRPr="00C37CD6" w:rsidRDefault="00932F16" w:rsidP="00007813">
      <w:pPr>
        <w:pStyle w:val="StandardWeb"/>
        <w:spacing w:before="0" w:beforeAutospacing="0" w:after="0" w:afterAutospacing="0"/>
        <w:rPr>
          <w:rFonts w:ascii="Verdana" w:hAnsi="Verdana" w:cs="Arial"/>
          <w:sz w:val="21"/>
          <w:szCs w:val="21"/>
        </w:rPr>
      </w:pPr>
      <w:r w:rsidRPr="00C37CD6">
        <w:rPr>
          <w:rFonts w:ascii="Verdana" w:hAnsi="Verdana" w:cs="Arial"/>
          <w:sz w:val="21"/>
          <w:szCs w:val="21"/>
        </w:rPr>
        <w:t>Abdruck honorarfrei</w:t>
      </w:r>
    </w:p>
    <w:p w14:paraId="25D15288" w14:textId="736D028D" w:rsidR="00932F16" w:rsidRPr="00C37CD6" w:rsidRDefault="00932F16" w:rsidP="00007813">
      <w:pPr>
        <w:pStyle w:val="StandardWeb"/>
        <w:spacing w:before="120" w:beforeAutospacing="0" w:after="0" w:afterAutospacing="0"/>
        <w:rPr>
          <w:rFonts w:ascii="Verdana" w:hAnsi="Verdana" w:cs="Arial"/>
          <w:sz w:val="21"/>
          <w:szCs w:val="21"/>
        </w:rPr>
      </w:pPr>
      <w:r w:rsidRPr="00C37CD6">
        <w:rPr>
          <w:rFonts w:ascii="Verdana" w:hAnsi="Verdana" w:cs="Arial"/>
          <w:sz w:val="21"/>
          <w:szCs w:val="21"/>
        </w:rPr>
        <w:t xml:space="preserve">Bildverwendung nur unter Nennung der Bildquelle </w:t>
      </w:r>
      <w:r w:rsidRPr="005C74FA">
        <w:rPr>
          <w:rFonts w:ascii="Verdana" w:hAnsi="Verdana" w:cs="Arial"/>
          <w:b/>
          <w:sz w:val="21"/>
          <w:szCs w:val="21"/>
        </w:rPr>
        <w:t>"</w:t>
      </w:r>
      <w:proofErr w:type="spellStart"/>
      <w:r w:rsidR="005C74FA" w:rsidRPr="005C74FA">
        <w:rPr>
          <w:rFonts w:ascii="Verdana" w:hAnsi="Verdana" w:cs="Arial"/>
          <w:b/>
          <w:sz w:val="21"/>
          <w:szCs w:val="21"/>
        </w:rPr>
        <w:t>D</w:t>
      </w:r>
      <w:r w:rsidRPr="005C74FA">
        <w:rPr>
          <w:rFonts w:ascii="Verdana" w:hAnsi="Verdana" w:cs="Arial"/>
          <w:b/>
          <w:bCs/>
          <w:sz w:val="21"/>
          <w:szCs w:val="21"/>
        </w:rPr>
        <w:t>ennert</w:t>
      </w:r>
      <w:proofErr w:type="spellEnd"/>
      <w:r w:rsidR="005C74FA">
        <w:rPr>
          <w:rFonts w:ascii="Verdana" w:hAnsi="Verdana" w:cs="Arial"/>
          <w:b/>
          <w:bCs/>
          <w:sz w:val="21"/>
          <w:szCs w:val="21"/>
        </w:rPr>
        <w:t>“</w:t>
      </w:r>
    </w:p>
    <w:p w14:paraId="25D15289" w14:textId="77777777" w:rsidR="00F72C35" w:rsidRPr="00C37CD6" w:rsidRDefault="00F72C35" w:rsidP="00932F16">
      <w:pPr>
        <w:pStyle w:val="StandardWeb"/>
        <w:spacing w:before="0" w:beforeAutospacing="0" w:after="0" w:afterAutospacing="0"/>
        <w:rPr>
          <w:rFonts w:ascii="Verdana" w:hAnsi="Verdana" w:cs="Arial"/>
          <w:sz w:val="21"/>
          <w:szCs w:val="21"/>
        </w:rPr>
      </w:pPr>
    </w:p>
    <w:p w14:paraId="25D1528B" w14:textId="77777777" w:rsidR="00932F16" w:rsidRPr="00C37CD6" w:rsidRDefault="00932F16" w:rsidP="00932F16">
      <w:pPr>
        <w:pStyle w:val="StandardWeb"/>
        <w:spacing w:before="0" w:beforeAutospacing="0" w:after="0" w:afterAutospacing="0"/>
        <w:rPr>
          <w:rFonts w:ascii="Verdana" w:hAnsi="Verdana" w:cs="Arial"/>
          <w:sz w:val="21"/>
          <w:szCs w:val="21"/>
        </w:rPr>
      </w:pPr>
      <w:r w:rsidRPr="00C37CD6">
        <w:rPr>
          <w:rFonts w:ascii="Verdana" w:hAnsi="Verdana" w:cs="Arial"/>
          <w:sz w:val="21"/>
          <w:szCs w:val="21"/>
        </w:rPr>
        <w:t>Belegexemplar</w:t>
      </w:r>
      <w:r w:rsidR="00DD4A27">
        <w:rPr>
          <w:rFonts w:ascii="Verdana" w:hAnsi="Verdana" w:cs="Arial"/>
          <w:sz w:val="21"/>
          <w:szCs w:val="21"/>
        </w:rPr>
        <w:t>/PDF</w:t>
      </w:r>
      <w:r w:rsidRPr="00C37CD6">
        <w:rPr>
          <w:rFonts w:ascii="Verdana" w:hAnsi="Verdana" w:cs="Arial"/>
          <w:sz w:val="21"/>
          <w:szCs w:val="21"/>
        </w:rPr>
        <w:t xml:space="preserve"> erbeten an:</w:t>
      </w:r>
    </w:p>
    <w:p w14:paraId="25D1528C" w14:textId="77777777" w:rsidR="00697EF6" w:rsidRPr="00007813" w:rsidRDefault="00697EF6">
      <w:pPr>
        <w:pStyle w:val="StandardWeb"/>
        <w:spacing w:before="120" w:beforeAutospacing="0" w:after="0" w:afterAutospacing="0"/>
        <w:rPr>
          <w:rFonts w:ascii="Verdana" w:hAnsi="Verdana" w:cs="Arial"/>
          <w:bCs/>
          <w:sz w:val="21"/>
          <w:szCs w:val="21"/>
        </w:rPr>
      </w:pPr>
      <w:r w:rsidRPr="00007813">
        <w:rPr>
          <w:rFonts w:ascii="Verdana" w:hAnsi="Verdana" w:cs="Arial"/>
          <w:bCs/>
          <w:sz w:val="21"/>
          <w:szCs w:val="21"/>
        </w:rPr>
        <w:t>JÄGER Management</w:t>
      </w:r>
    </w:p>
    <w:p w14:paraId="25D1528D" w14:textId="77777777" w:rsidR="00697EF6" w:rsidRPr="00007813" w:rsidRDefault="00697EF6">
      <w:pPr>
        <w:pStyle w:val="StandardWeb"/>
        <w:spacing w:before="0" w:beforeAutospacing="0" w:after="0" w:afterAutospacing="0"/>
        <w:rPr>
          <w:rFonts w:ascii="Verdana" w:hAnsi="Verdana" w:cs="Arial"/>
          <w:bCs/>
          <w:sz w:val="21"/>
          <w:szCs w:val="21"/>
        </w:rPr>
      </w:pPr>
      <w:proofErr w:type="spellStart"/>
      <w:r w:rsidRPr="00007813">
        <w:rPr>
          <w:rFonts w:ascii="Verdana" w:hAnsi="Verdana" w:cs="Arial"/>
          <w:bCs/>
          <w:sz w:val="21"/>
          <w:szCs w:val="21"/>
        </w:rPr>
        <w:t>Kettelerstraße</w:t>
      </w:r>
      <w:proofErr w:type="spellEnd"/>
      <w:r w:rsidRPr="00007813">
        <w:rPr>
          <w:rFonts w:ascii="Verdana" w:hAnsi="Verdana" w:cs="Arial"/>
          <w:bCs/>
          <w:sz w:val="21"/>
          <w:szCs w:val="21"/>
        </w:rPr>
        <w:t xml:space="preserve"> 31</w:t>
      </w:r>
    </w:p>
    <w:p w14:paraId="25D1528E"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 xml:space="preserve">97222 </w:t>
      </w:r>
      <w:proofErr w:type="spellStart"/>
      <w:r w:rsidRPr="00007813">
        <w:rPr>
          <w:rFonts w:ascii="Verdana" w:hAnsi="Verdana" w:cs="Arial"/>
          <w:bCs/>
          <w:sz w:val="21"/>
          <w:szCs w:val="21"/>
        </w:rPr>
        <w:t>Rimpar</w:t>
      </w:r>
      <w:bookmarkEnd w:id="2"/>
      <w:proofErr w:type="spellEnd"/>
    </w:p>
    <w:p w14:paraId="25D1528F" w14:textId="77777777" w:rsidR="00DD4A27" w:rsidRPr="00007813" w:rsidRDefault="00DD4A27">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mail@pr-jaeger.de</w:t>
      </w:r>
    </w:p>
    <w:sectPr w:rsidR="00DD4A27" w:rsidRPr="00007813" w:rsidSect="00C37CD6">
      <w:headerReference w:type="default" r:id="rId9"/>
      <w:footerReference w:type="default" r:id="rId10"/>
      <w:pgSz w:w="11907" w:h="16840"/>
      <w:pgMar w:top="1588" w:right="1418"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15292" w14:textId="77777777" w:rsidR="009B0027" w:rsidRDefault="009B0027">
      <w:r>
        <w:separator/>
      </w:r>
    </w:p>
  </w:endnote>
  <w:endnote w:type="continuationSeparator" w:id="0">
    <w:p w14:paraId="25D15293" w14:textId="77777777" w:rsidR="009B0027" w:rsidRDefault="009B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15296" w14:textId="77777777" w:rsidR="009B0027" w:rsidRDefault="009B0027">
    <w:pPr>
      <w:pStyle w:val="Fuzeile"/>
      <w:rPr>
        <w:b/>
        <w:sz w:val="22"/>
      </w:rPr>
    </w:pPr>
  </w:p>
  <w:p w14:paraId="25D15297" w14:textId="77777777" w:rsidR="009B0027" w:rsidRDefault="009B0027">
    <w:pPr>
      <w:pStyle w:val="Fuzeile"/>
      <w:ind w:right="-567"/>
      <w:rPr>
        <w:sz w:val="21"/>
      </w:rPr>
    </w:pPr>
    <w:r w:rsidRPr="00551572">
      <w:rPr>
        <w:sz w:val="21"/>
      </w:rPr>
      <w:t>PR</w:t>
    </w:r>
    <w:r>
      <w:rPr>
        <w:sz w:val="21"/>
      </w:rPr>
      <w:t>-</w:t>
    </w:r>
    <w:r w:rsidRPr="00551572">
      <w:rPr>
        <w:sz w:val="21"/>
      </w:rPr>
      <w:t xml:space="preserve">Agentur: </w:t>
    </w:r>
    <w:r>
      <w:rPr>
        <w:sz w:val="21"/>
      </w:rPr>
      <w:t>JÄGER Management - Tel. 0</w:t>
    </w:r>
    <w:r w:rsidRPr="00551572">
      <w:rPr>
        <w:sz w:val="21"/>
      </w:rPr>
      <w:t>9365 88196-0</w:t>
    </w:r>
    <w:r>
      <w:rPr>
        <w:sz w:val="21"/>
      </w:rPr>
      <w:t xml:space="preserve"> - Fax 0</w:t>
    </w:r>
    <w:r w:rsidRPr="00551572">
      <w:rPr>
        <w:sz w:val="21"/>
      </w:rPr>
      <w:t>9365 88196-90</w:t>
    </w:r>
    <w:r>
      <w:rPr>
        <w:sz w:val="21"/>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15290" w14:textId="77777777" w:rsidR="009B0027" w:rsidRDefault="009B0027">
      <w:r>
        <w:separator/>
      </w:r>
    </w:p>
  </w:footnote>
  <w:footnote w:type="continuationSeparator" w:id="0">
    <w:p w14:paraId="25D15291" w14:textId="77777777" w:rsidR="009B0027" w:rsidRDefault="009B00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15294" w14:textId="77777777" w:rsidR="009B0027" w:rsidRDefault="009B0027">
    <w:pPr>
      <w:pStyle w:val="Kopfzeile"/>
      <w:rPr>
        <w:b/>
        <w:bCs/>
        <w:sz w:val="24"/>
      </w:rPr>
    </w:pPr>
  </w:p>
  <w:p w14:paraId="25D15295" w14:textId="77777777" w:rsidR="009B0027" w:rsidRPr="00BF7303" w:rsidRDefault="009B0027" w:rsidP="00756CFF">
    <w:pPr>
      <w:pStyle w:val="Kopfzeile"/>
      <w:tabs>
        <w:tab w:val="clear" w:pos="4536"/>
        <w:tab w:val="center" w:pos="6946"/>
      </w:tabs>
      <w:jc w:val="right"/>
      <w:rPr>
        <w:rFonts w:ascii="Verdana" w:hAnsi="Verdana"/>
        <w:i/>
        <w:iCs/>
        <w:sz w:val="28"/>
        <w:szCs w:val="28"/>
      </w:rPr>
    </w:pPr>
    <w:r w:rsidRPr="00BF7303">
      <w:rPr>
        <w:rFonts w:ascii="Verdana" w:hAnsi="Verdana"/>
        <w:i/>
        <w:iCs/>
        <w:sz w:val="28"/>
        <w:szCs w:val="28"/>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01613"/>
    <w:rsid w:val="0000562A"/>
    <w:rsid w:val="00007813"/>
    <w:rsid w:val="00015326"/>
    <w:rsid w:val="00023781"/>
    <w:rsid w:val="00025586"/>
    <w:rsid w:val="0003160E"/>
    <w:rsid w:val="00033E28"/>
    <w:rsid w:val="00034FDA"/>
    <w:rsid w:val="00050318"/>
    <w:rsid w:val="000570A3"/>
    <w:rsid w:val="00074E52"/>
    <w:rsid w:val="00074EF0"/>
    <w:rsid w:val="000753CB"/>
    <w:rsid w:val="0008037A"/>
    <w:rsid w:val="0008157C"/>
    <w:rsid w:val="00082363"/>
    <w:rsid w:val="000828BC"/>
    <w:rsid w:val="0009311C"/>
    <w:rsid w:val="00093C61"/>
    <w:rsid w:val="000951B9"/>
    <w:rsid w:val="00097C08"/>
    <w:rsid w:val="000A2347"/>
    <w:rsid w:val="000B21AD"/>
    <w:rsid w:val="000E0183"/>
    <w:rsid w:val="000E02C1"/>
    <w:rsid w:val="000E3B28"/>
    <w:rsid w:val="000F0FB1"/>
    <w:rsid w:val="000F531E"/>
    <w:rsid w:val="00101783"/>
    <w:rsid w:val="00113241"/>
    <w:rsid w:val="00113CB4"/>
    <w:rsid w:val="00116123"/>
    <w:rsid w:val="00131FD0"/>
    <w:rsid w:val="00136037"/>
    <w:rsid w:val="00140413"/>
    <w:rsid w:val="001511AC"/>
    <w:rsid w:val="00152CD8"/>
    <w:rsid w:val="001548E5"/>
    <w:rsid w:val="00160D8C"/>
    <w:rsid w:val="00160FC8"/>
    <w:rsid w:val="001610A1"/>
    <w:rsid w:val="00163369"/>
    <w:rsid w:val="001806EF"/>
    <w:rsid w:val="001815C4"/>
    <w:rsid w:val="00184C5E"/>
    <w:rsid w:val="00190F47"/>
    <w:rsid w:val="001C29BC"/>
    <w:rsid w:val="001D00D1"/>
    <w:rsid w:val="001D1C91"/>
    <w:rsid w:val="001E191A"/>
    <w:rsid w:val="001F3824"/>
    <w:rsid w:val="00200855"/>
    <w:rsid w:val="002022EF"/>
    <w:rsid w:val="002056CF"/>
    <w:rsid w:val="002130F4"/>
    <w:rsid w:val="002269A7"/>
    <w:rsid w:val="00240459"/>
    <w:rsid w:val="00240A08"/>
    <w:rsid w:val="002437EA"/>
    <w:rsid w:val="00267538"/>
    <w:rsid w:val="0027549A"/>
    <w:rsid w:val="002759F7"/>
    <w:rsid w:val="00276C38"/>
    <w:rsid w:val="00277FC5"/>
    <w:rsid w:val="00293DFE"/>
    <w:rsid w:val="002A5BAE"/>
    <w:rsid w:val="002B6F6B"/>
    <w:rsid w:val="002C0389"/>
    <w:rsid w:val="002C4655"/>
    <w:rsid w:val="002F4509"/>
    <w:rsid w:val="002F4AC5"/>
    <w:rsid w:val="003002CF"/>
    <w:rsid w:val="0031064A"/>
    <w:rsid w:val="00312541"/>
    <w:rsid w:val="00313151"/>
    <w:rsid w:val="003253D4"/>
    <w:rsid w:val="00326400"/>
    <w:rsid w:val="00326C07"/>
    <w:rsid w:val="00331129"/>
    <w:rsid w:val="003315DE"/>
    <w:rsid w:val="003478B3"/>
    <w:rsid w:val="00347E32"/>
    <w:rsid w:val="00350820"/>
    <w:rsid w:val="003704B6"/>
    <w:rsid w:val="003874B7"/>
    <w:rsid w:val="003900B9"/>
    <w:rsid w:val="00390F36"/>
    <w:rsid w:val="00397E5E"/>
    <w:rsid w:val="003B5979"/>
    <w:rsid w:val="003C1233"/>
    <w:rsid w:val="003D269B"/>
    <w:rsid w:val="003E3FDF"/>
    <w:rsid w:val="00402D5E"/>
    <w:rsid w:val="0040424E"/>
    <w:rsid w:val="0041756C"/>
    <w:rsid w:val="004239DD"/>
    <w:rsid w:val="004321C4"/>
    <w:rsid w:val="00432D49"/>
    <w:rsid w:val="00433316"/>
    <w:rsid w:val="00437070"/>
    <w:rsid w:val="0044190E"/>
    <w:rsid w:val="00453C8F"/>
    <w:rsid w:val="00463ADF"/>
    <w:rsid w:val="004661B0"/>
    <w:rsid w:val="00470456"/>
    <w:rsid w:val="00471FE8"/>
    <w:rsid w:val="00483018"/>
    <w:rsid w:val="00486462"/>
    <w:rsid w:val="00490E5A"/>
    <w:rsid w:val="00492B82"/>
    <w:rsid w:val="004A2807"/>
    <w:rsid w:val="004A29D1"/>
    <w:rsid w:val="004B083D"/>
    <w:rsid w:val="004C3424"/>
    <w:rsid w:val="004C471D"/>
    <w:rsid w:val="004D431B"/>
    <w:rsid w:val="00516303"/>
    <w:rsid w:val="00516B55"/>
    <w:rsid w:val="0054383B"/>
    <w:rsid w:val="00544A1C"/>
    <w:rsid w:val="00546192"/>
    <w:rsid w:val="005479DD"/>
    <w:rsid w:val="00551572"/>
    <w:rsid w:val="00555E97"/>
    <w:rsid w:val="00573F0A"/>
    <w:rsid w:val="0059036E"/>
    <w:rsid w:val="00593D66"/>
    <w:rsid w:val="005978F2"/>
    <w:rsid w:val="005A2978"/>
    <w:rsid w:val="005A3C62"/>
    <w:rsid w:val="005B2D97"/>
    <w:rsid w:val="005B34FE"/>
    <w:rsid w:val="005B64F7"/>
    <w:rsid w:val="005C74FA"/>
    <w:rsid w:val="005D2F5A"/>
    <w:rsid w:val="005E1071"/>
    <w:rsid w:val="005E36ED"/>
    <w:rsid w:val="006024D4"/>
    <w:rsid w:val="00603290"/>
    <w:rsid w:val="00610735"/>
    <w:rsid w:val="00612892"/>
    <w:rsid w:val="006145AB"/>
    <w:rsid w:val="0062770B"/>
    <w:rsid w:val="00631CC3"/>
    <w:rsid w:val="006427FA"/>
    <w:rsid w:val="006534DC"/>
    <w:rsid w:val="00653A11"/>
    <w:rsid w:val="00657788"/>
    <w:rsid w:val="00657A72"/>
    <w:rsid w:val="00662C9D"/>
    <w:rsid w:val="00663C2B"/>
    <w:rsid w:val="00664063"/>
    <w:rsid w:val="006662F4"/>
    <w:rsid w:val="0067042C"/>
    <w:rsid w:val="00675393"/>
    <w:rsid w:val="00675524"/>
    <w:rsid w:val="006823C1"/>
    <w:rsid w:val="00682B3F"/>
    <w:rsid w:val="006919C5"/>
    <w:rsid w:val="00697EF6"/>
    <w:rsid w:val="006A1B61"/>
    <w:rsid w:val="006B1FD0"/>
    <w:rsid w:val="006B4FEE"/>
    <w:rsid w:val="006C2996"/>
    <w:rsid w:val="006C756C"/>
    <w:rsid w:val="006D40CF"/>
    <w:rsid w:val="006D4E07"/>
    <w:rsid w:val="006F5D94"/>
    <w:rsid w:val="007036BA"/>
    <w:rsid w:val="00705861"/>
    <w:rsid w:val="0070744B"/>
    <w:rsid w:val="0071050B"/>
    <w:rsid w:val="00754E32"/>
    <w:rsid w:val="00756CFF"/>
    <w:rsid w:val="007645B2"/>
    <w:rsid w:val="00764D71"/>
    <w:rsid w:val="00766CCE"/>
    <w:rsid w:val="00771129"/>
    <w:rsid w:val="00787EBD"/>
    <w:rsid w:val="0079416A"/>
    <w:rsid w:val="007A59F9"/>
    <w:rsid w:val="007B55D1"/>
    <w:rsid w:val="007C55CA"/>
    <w:rsid w:val="007C575B"/>
    <w:rsid w:val="007C5C40"/>
    <w:rsid w:val="007D245C"/>
    <w:rsid w:val="007D3E6B"/>
    <w:rsid w:val="007D57DF"/>
    <w:rsid w:val="007E7380"/>
    <w:rsid w:val="007E73D9"/>
    <w:rsid w:val="007F200C"/>
    <w:rsid w:val="007F27BB"/>
    <w:rsid w:val="007F74C2"/>
    <w:rsid w:val="00803075"/>
    <w:rsid w:val="00805361"/>
    <w:rsid w:val="00810D42"/>
    <w:rsid w:val="008124CC"/>
    <w:rsid w:val="00814C3B"/>
    <w:rsid w:val="00837692"/>
    <w:rsid w:val="0084753C"/>
    <w:rsid w:val="00852E23"/>
    <w:rsid w:val="00853027"/>
    <w:rsid w:val="00855F01"/>
    <w:rsid w:val="0087207D"/>
    <w:rsid w:val="0087456F"/>
    <w:rsid w:val="00881B71"/>
    <w:rsid w:val="008865FE"/>
    <w:rsid w:val="008C4A2C"/>
    <w:rsid w:val="008C6C96"/>
    <w:rsid w:val="008D019F"/>
    <w:rsid w:val="008D1466"/>
    <w:rsid w:val="008F299A"/>
    <w:rsid w:val="008F2A1F"/>
    <w:rsid w:val="008F6378"/>
    <w:rsid w:val="00903C2D"/>
    <w:rsid w:val="00907AB4"/>
    <w:rsid w:val="00912834"/>
    <w:rsid w:val="0092661D"/>
    <w:rsid w:val="00926C2B"/>
    <w:rsid w:val="009275CC"/>
    <w:rsid w:val="00932F16"/>
    <w:rsid w:val="009466E7"/>
    <w:rsid w:val="00960881"/>
    <w:rsid w:val="00975FFD"/>
    <w:rsid w:val="009A2BA9"/>
    <w:rsid w:val="009B0027"/>
    <w:rsid w:val="009B2940"/>
    <w:rsid w:val="009B4572"/>
    <w:rsid w:val="009B7734"/>
    <w:rsid w:val="009B7E6D"/>
    <w:rsid w:val="009C31E6"/>
    <w:rsid w:val="009C5DDF"/>
    <w:rsid w:val="009E3920"/>
    <w:rsid w:val="009F2DCA"/>
    <w:rsid w:val="009F4972"/>
    <w:rsid w:val="009F50E3"/>
    <w:rsid w:val="00A04996"/>
    <w:rsid w:val="00A04D0B"/>
    <w:rsid w:val="00A06E2C"/>
    <w:rsid w:val="00A16C5B"/>
    <w:rsid w:val="00A24C03"/>
    <w:rsid w:val="00A32239"/>
    <w:rsid w:val="00A36FE5"/>
    <w:rsid w:val="00A447B1"/>
    <w:rsid w:val="00A451FB"/>
    <w:rsid w:val="00A52B32"/>
    <w:rsid w:val="00A71C7D"/>
    <w:rsid w:val="00A81B85"/>
    <w:rsid w:val="00A857B1"/>
    <w:rsid w:val="00A924A4"/>
    <w:rsid w:val="00AA3677"/>
    <w:rsid w:val="00AA74F3"/>
    <w:rsid w:val="00AD1F28"/>
    <w:rsid w:val="00AD4084"/>
    <w:rsid w:val="00AE5BCD"/>
    <w:rsid w:val="00AF0AC0"/>
    <w:rsid w:val="00B05872"/>
    <w:rsid w:val="00B13D60"/>
    <w:rsid w:val="00B15098"/>
    <w:rsid w:val="00B2477C"/>
    <w:rsid w:val="00B305AA"/>
    <w:rsid w:val="00B305EF"/>
    <w:rsid w:val="00B54353"/>
    <w:rsid w:val="00B54CA5"/>
    <w:rsid w:val="00B552A5"/>
    <w:rsid w:val="00B6547D"/>
    <w:rsid w:val="00B756CF"/>
    <w:rsid w:val="00B768ED"/>
    <w:rsid w:val="00B824D3"/>
    <w:rsid w:val="00B82D80"/>
    <w:rsid w:val="00B86043"/>
    <w:rsid w:val="00B9033F"/>
    <w:rsid w:val="00BA2DB7"/>
    <w:rsid w:val="00BA785E"/>
    <w:rsid w:val="00BB59B0"/>
    <w:rsid w:val="00BC2B07"/>
    <w:rsid w:val="00BC3AF7"/>
    <w:rsid w:val="00BD1A8C"/>
    <w:rsid w:val="00BD3583"/>
    <w:rsid w:val="00BE22EE"/>
    <w:rsid w:val="00BE33D1"/>
    <w:rsid w:val="00BE6B14"/>
    <w:rsid w:val="00BF3481"/>
    <w:rsid w:val="00BF358C"/>
    <w:rsid w:val="00BF45EC"/>
    <w:rsid w:val="00BF4F68"/>
    <w:rsid w:val="00BF7303"/>
    <w:rsid w:val="00C01829"/>
    <w:rsid w:val="00C03BDD"/>
    <w:rsid w:val="00C04294"/>
    <w:rsid w:val="00C045EC"/>
    <w:rsid w:val="00C12BD9"/>
    <w:rsid w:val="00C23CBF"/>
    <w:rsid w:val="00C25D96"/>
    <w:rsid w:val="00C341B0"/>
    <w:rsid w:val="00C3606A"/>
    <w:rsid w:val="00C3695C"/>
    <w:rsid w:val="00C36D1E"/>
    <w:rsid w:val="00C37CD6"/>
    <w:rsid w:val="00C417AC"/>
    <w:rsid w:val="00C45E99"/>
    <w:rsid w:val="00C51960"/>
    <w:rsid w:val="00C5628D"/>
    <w:rsid w:val="00C84B01"/>
    <w:rsid w:val="00C84D2B"/>
    <w:rsid w:val="00C84F39"/>
    <w:rsid w:val="00C96276"/>
    <w:rsid w:val="00CB091C"/>
    <w:rsid w:val="00CC15C8"/>
    <w:rsid w:val="00CC536C"/>
    <w:rsid w:val="00CC5CA6"/>
    <w:rsid w:val="00CC65AF"/>
    <w:rsid w:val="00CD561E"/>
    <w:rsid w:val="00CE0812"/>
    <w:rsid w:val="00CE5493"/>
    <w:rsid w:val="00CE5875"/>
    <w:rsid w:val="00CE5972"/>
    <w:rsid w:val="00CE60F2"/>
    <w:rsid w:val="00D023D3"/>
    <w:rsid w:val="00D04853"/>
    <w:rsid w:val="00D0698E"/>
    <w:rsid w:val="00D11817"/>
    <w:rsid w:val="00D1670C"/>
    <w:rsid w:val="00D201A5"/>
    <w:rsid w:val="00D34EB1"/>
    <w:rsid w:val="00D41860"/>
    <w:rsid w:val="00D536A7"/>
    <w:rsid w:val="00D55176"/>
    <w:rsid w:val="00D60FC9"/>
    <w:rsid w:val="00D6236D"/>
    <w:rsid w:val="00D662D0"/>
    <w:rsid w:val="00D83D7C"/>
    <w:rsid w:val="00D8697F"/>
    <w:rsid w:val="00D86D2F"/>
    <w:rsid w:val="00DB18DC"/>
    <w:rsid w:val="00DB305A"/>
    <w:rsid w:val="00DB328D"/>
    <w:rsid w:val="00DB3491"/>
    <w:rsid w:val="00DB3CD8"/>
    <w:rsid w:val="00DB499D"/>
    <w:rsid w:val="00DC2014"/>
    <w:rsid w:val="00DC7511"/>
    <w:rsid w:val="00DD4A27"/>
    <w:rsid w:val="00DD776D"/>
    <w:rsid w:val="00DE111F"/>
    <w:rsid w:val="00DE3F36"/>
    <w:rsid w:val="00DE4A4D"/>
    <w:rsid w:val="00DE6033"/>
    <w:rsid w:val="00E00185"/>
    <w:rsid w:val="00E14A22"/>
    <w:rsid w:val="00E1793C"/>
    <w:rsid w:val="00E2217E"/>
    <w:rsid w:val="00E266EA"/>
    <w:rsid w:val="00E3218B"/>
    <w:rsid w:val="00E43469"/>
    <w:rsid w:val="00E57498"/>
    <w:rsid w:val="00E60519"/>
    <w:rsid w:val="00E706A9"/>
    <w:rsid w:val="00E77DD8"/>
    <w:rsid w:val="00E8648A"/>
    <w:rsid w:val="00E91E57"/>
    <w:rsid w:val="00EA1927"/>
    <w:rsid w:val="00EB352A"/>
    <w:rsid w:val="00EC56A6"/>
    <w:rsid w:val="00EC6EEE"/>
    <w:rsid w:val="00ED266D"/>
    <w:rsid w:val="00ED3E94"/>
    <w:rsid w:val="00ED6A81"/>
    <w:rsid w:val="00EE000C"/>
    <w:rsid w:val="00EE1767"/>
    <w:rsid w:val="00EE3F99"/>
    <w:rsid w:val="00EF2A5B"/>
    <w:rsid w:val="00EF524B"/>
    <w:rsid w:val="00F02572"/>
    <w:rsid w:val="00F05ACA"/>
    <w:rsid w:val="00F15B09"/>
    <w:rsid w:val="00F2082C"/>
    <w:rsid w:val="00F248C9"/>
    <w:rsid w:val="00F25D82"/>
    <w:rsid w:val="00F266F3"/>
    <w:rsid w:val="00F27989"/>
    <w:rsid w:val="00F30062"/>
    <w:rsid w:val="00F301D9"/>
    <w:rsid w:val="00F34EB1"/>
    <w:rsid w:val="00F419AF"/>
    <w:rsid w:val="00F42801"/>
    <w:rsid w:val="00F44300"/>
    <w:rsid w:val="00F4781C"/>
    <w:rsid w:val="00F5276E"/>
    <w:rsid w:val="00F62121"/>
    <w:rsid w:val="00F65F8D"/>
    <w:rsid w:val="00F72C35"/>
    <w:rsid w:val="00F7399E"/>
    <w:rsid w:val="00F74922"/>
    <w:rsid w:val="00F766FC"/>
    <w:rsid w:val="00F82DBE"/>
    <w:rsid w:val="00F87BB1"/>
    <w:rsid w:val="00FA02F7"/>
    <w:rsid w:val="00FA23F2"/>
    <w:rsid w:val="00FA5081"/>
    <w:rsid w:val="00FA625C"/>
    <w:rsid w:val="00FB195A"/>
    <w:rsid w:val="00FC0508"/>
    <w:rsid w:val="00FC0994"/>
    <w:rsid w:val="00FC41FE"/>
    <w:rsid w:val="00FE190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5D1526A"/>
  <w15:docId w15:val="{ED06013E-8638-471A-B16F-7CCBF47A3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29BC"/>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5D2F5A"/>
    <w:rPr>
      <w:rFonts w:ascii="Verdana" w:hAnsi="Verdana"/>
      <w:b w:val="0"/>
      <w:bCs w:val="0"/>
      <w:i w:val="0"/>
      <w:iCs w:val="0"/>
      <w:strike w:val="0"/>
      <w:color w:val="000080"/>
      <w:sz w:val="20"/>
      <w:szCs w:val="20"/>
      <w:u w:val="none"/>
    </w:rPr>
  </w:style>
  <w:style w:type="character" w:customStyle="1" w:styleId="highlightedsearchterm">
    <w:name w:val="highlightedsearchterm"/>
    <w:basedOn w:val="Absatz-Standardschriftart"/>
    <w:rsid w:val="00AD4084"/>
  </w:style>
  <w:style w:type="character" w:styleId="Hervorhebung">
    <w:name w:val="Emphasis"/>
    <w:qFormat/>
    <w:rsid w:val="009E3920"/>
    <w:rPr>
      <w:i/>
      <w:iCs/>
    </w:rPr>
  </w:style>
  <w:style w:type="paragraph" w:styleId="NurText">
    <w:name w:val="Plain Text"/>
    <w:basedOn w:val="Standard"/>
    <w:link w:val="NurTextZchn"/>
    <w:uiPriority w:val="99"/>
    <w:unhideWhenUsed/>
    <w:rsid w:val="00881B71"/>
    <w:pPr>
      <w:overflowPunct/>
      <w:autoSpaceDE/>
      <w:autoSpaceDN/>
      <w:adjustRightInd/>
      <w:textAlignment w:val="auto"/>
    </w:pPr>
    <w:rPr>
      <w:rFonts w:ascii="Verdana" w:eastAsia="Calibri" w:hAnsi="Verdana"/>
      <w:szCs w:val="21"/>
      <w:lang w:eastAsia="en-US"/>
    </w:rPr>
  </w:style>
  <w:style w:type="character" w:customStyle="1" w:styleId="NurTextZchn">
    <w:name w:val="Nur Text Zchn"/>
    <w:link w:val="NurText"/>
    <w:uiPriority w:val="99"/>
    <w:rsid w:val="00881B71"/>
    <w:rPr>
      <w:rFonts w:ascii="Verdana" w:eastAsia="Calibri" w:hAnsi="Verdana" w:cs="Times New Roman"/>
      <w:szCs w:val="21"/>
      <w:lang w:eastAsia="en-US"/>
    </w:rPr>
  </w:style>
  <w:style w:type="character" w:customStyle="1" w:styleId="headline1">
    <w:name w:val="headline1"/>
    <w:rsid w:val="008F6378"/>
    <w:rPr>
      <w:b/>
      <w:bCs/>
      <w:color w:val="2A3C50"/>
      <w:sz w:val="15"/>
      <w:szCs w:val="15"/>
    </w:rPr>
  </w:style>
  <w:style w:type="paragraph" w:customStyle="1" w:styleId="headline">
    <w:name w:val="headline"/>
    <w:basedOn w:val="Standard"/>
    <w:rsid w:val="00471FE8"/>
    <w:pPr>
      <w:overflowPunct/>
      <w:autoSpaceDE/>
      <w:autoSpaceDN/>
      <w:adjustRightInd/>
      <w:spacing w:before="100" w:beforeAutospacing="1" w:after="100" w:afterAutospacing="1" w:line="301" w:lineRule="atLeast"/>
      <w:textAlignment w:val="top"/>
    </w:pPr>
    <w:rPr>
      <w:b/>
      <w:bCs/>
      <w:color w:val="2A3C50"/>
      <w:sz w:val="15"/>
      <w:szCs w:val="15"/>
    </w:rPr>
  </w:style>
  <w:style w:type="character" w:customStyle="1" w:styleId="apple-converted-space">
    <w:name w:val="apple-converted-space"/>
    <w:rsid w:val="008865FE"/>
  </w:style>
  <w:style w:type="paragraph" w:styleId="Sprechblasentext">
    <w:name w:val="Balloon Text"/>
    <w:basedOn w:val="Standard"/>
    <w:link w:val="SprechblasentextZchn"/>
    <w:rsid w:val="00631CC3"/>
    <w:rPr>
      <w:rFonts w:ascii="Segoe UI" w:hAnsi="Segoe UI" w:cs="Segoe UI"/>
      <w:sz w:val="18"/>
      <w:szCs w:val="18"/>
    </w:rPr>
  </w:style>
  <w:style w:type="character" w:customStyle="1" w:styleId="SprechblasentextZchn">
    <w:name w:val="Sprechblasentext Zchn"/>
    <w:basedOn w:val="Absatz-Standardschriftart"/>
    <w:link w:val="Sprechblasentext"/>
    <w:rsid w:val="00631CC3"/>
    <w:rPr>
      <w:rFonts w:ascii="Segoe UI" w:hAnsi="Segoe UI" w:cs="Segoe UI"/>
      <w:sz w:val="18"/>
      <w:szCs w:val="18"/>
    </w:rPr>
  </w:style>
  <w:style w:type="character" w:customStyle="1" w:styleId="Textkrper3Zchn">
    <w:name w:val="Textkörper 3 Zchn"/>
    <w:basedOn w:val="Absatz-Standardschriftart"/>
    <w:link w:val="Textkrper3"/>
    <w:rsid w:val="00025586"/>
    <w:rPr>
      <w:rFonts w:ascii="Verdana" w:hAnsi="Verdana"/>
      <w:b/>
    </w:rPr>
  </w:style>
  <w:style w:type="paragraph" w:customStyle="1" w:styleId="bodytext">
    <w:name w:val="bodytext"/>
    <w:basedOn w:val="Standard"/>
    <w:rsid w:val="00EC56A6"/>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2563">
      <w:bodyDiv w:val="1"/>
      <w:marLeft w:val="0"/>
      <w:marRight w:val="0"/>
      <w:marTop w:val="0"/>
      <w:marBottom w:val="0"/>
      <w:divBdr>
        <w:top w:val="none" w:sz="0" w:space="0" w:color="auto"/>
        <w:left w:val="none" w:sz="0" w:space="0" w:color="auto"/>
        <w:bottom w:val="none" w:sz="0" w:space="0" w:color="auto"/>
        <w:right w:val="none" w:sz="0" w:space="0" w:color="auto"/>
      </w:divBdr>
      <w:divsChild>
        <w:div w:id="292911096">
          <w:marLeft w:val="0"/>
          <w:marRight w:val="0"/>
          <w:marTop w:val="0"/>
          <w:marBottom w:val="0"/>
          <w:divBdr>
            <w:top w:val="none" w:sz="0" w:space="0" w:color="auto"/>
            <w:left w:val="none" w:sz="0" w:space="0" w:color="auto"/>
            <w:bottom w:val="none" w:sz="0" w:space="0" w:color="auto"/>
            <w:right w:val="none" w:sz="0" w:space="0" w:color="auto"/>
          </w:divBdr>
          <w:divsChild>
            <w:div w:id="790636137">
              <w:marLeft w:val="0"/>
              <w:marRight w:val="0"/>
              <w:marTop w:val="626"/>
              <w:marBottom w:val="100"/>
              <w:divBdr>
                <w:top w:val="none" w:sz="0" w:space="0" w:color="auto"/>
                <w:left w:val="none" w:sz="0" w:space="0" w:color="auto"/>
                <w:bottom w:val="none" w:sz="0" w:space="0" w:color="auto"/>
                <w:right w:val="none" w:sz="0" w:space="0" w:color="auto"/>
              </w:divBdr>
            </w:div>
          </w:divsChild>
        </w:div>
      </w:divsChild>
    </w:div>
    <w:div w:id="90203652">
      <w:bodyDiv w:val="1"/>
      <w:marLeft w:val="0"/>
      <w:marRight w:val="0"/>
      <w:marTop w:val="0"/>
      <w:marBottom w:val="0"/>
      <w:divBdr>
        <w:top w:val="none" w:sz="0" w:space="0" w:color="auto"/>
        <w:left w:val="none" w:sz="0" w:space="0" w:color="auto"/>
        <w:bottom w:val="none" w:sz="0" w:space="0" w:color="auto"/>
        <w:right w:val="none" w:sz="0" w:space="0" w:color="auto"/>
      </w:divBdr>
    </w:div>
    <w:div w:id="121005550">
      <w:bodyDiv w:val="1"/>
      <w:marLeft w:val="0"/>
      <w:marRight w:val="0"/>
      <w:marTop w:val="0"/>
      <w:marBottom w:val="0"/>
      <w:divBdr>
        <w:top w:val="none" w:sz="0" w:space="0" w:color="auto"/>
        <w:left w:val="none" w:sz="0" w:space="0" w:color="auto"/>
        <w:bottom w:val="none" w:sz="0" w:space="0" w:color="auto"/>
        <w:right w:val="none" w:sz="0" w:space="0" w:color="auto"/>
      </w:divBdr>
    </w:div>
    <w:div w:id="177812385">
      <w:bodyDiv w:val="1"/>
      <w:marLeft w:val="0"/>
      <w:marRight w:val="0"/>
      <w:marTop w:val="0"/>
      <w:marBottom w:val="0"/>
      <w:divBdr>
        <w:top w:val="none" w:sz="0" w:space="0" w:color="auto"/>
        <w:left w:val="none" w:sz="0" w:space="0" w:color="auto"/>
        <w:bottom w:val="none" w:sz="0" w:space="0" w:color="auto"/>
        <w:right w:val="none" w:sz="0" w:space="0" w:color="auto"/>
      </w:divBdr>
    </w:div>
    <w:div w:id="189225276">
      <w:bodyDiv w:val="1"/>
      <w:marLeft w:val="0"/>
      <w:marRight w:val="0"/>
      <w:marTop w:val="0"/>
      <w:marBottom w:val="0"/>
      <w:divBdr>
        <w:top w:val="none" w:sz="0" w:space="0" w:color="auto"/>
        <w:left w:val="none" w:sz="0" w:space="0" w:color="auto"/>
        <w:bottom w:val="none" w:sz="0" w:space="0" w:color="auto"/>
        <w:right w:val="none" w:sz="0" w:space="0" w:color="auto"/>
      </w:divBdr>
    </w:div>
    <w:div w:id="320693369">
      <w:bodyDiv w:val="1"/>
      <w:marLeft w:val="0"/>
      <w:marRight w:val="0"/>
      <w:marTop w:val="0"/>
      <w:marBottom w:val="0"/>
      <w:divBdr>
        <w:top w:val="none" w:sz="0" w:space="0" w:color="auto"/>
        <w:left w:val="none" w:sz="0" w:space="0" w:color="auto"/>
        <w:bottom w:val="none" w:sz="0" w:space="0" w:color="auto"/>
        <w:right w:val="none" w:sz="0" w:space="0" w:color="auto"/>
      </w:divBdr>
    </w:div>
    <w:div w:id="400055259">
      <w:bodyDiv w:val="1"/>
      <w:marLeft w:val="0"/>
      <w:marRight w:val="0"/>
      <w:marTop w:val="0"/>
      <w:marBottom w:val="0"/>
      <w:divBdr>
        <w:top w:val="none" w:sz="0" w:space="0" w:color="auto"/>
        <w:left w:val="none" w:sz="0" w:space="0" w:color="auto"/>
        <w:bottom w:val="none" w:sz="0" w:space="0" w:color="auto"/>
        <w:right w:val="none" w:sz="0" w:space="0" w:color="auto"/>
      </w:divBdr>
    </w:div>
    <w:div w:id="434177821">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03908">
      <w:bodyDiv w:val="1"/>
      <w:marLeft w:val="0"/>
      <w:marRight w:val="0"/>
      <w:marTop w:val="0"/>
      <w:marBottom w:val="0"/>
      <w:divBdr>
        <w:top w:val="none" w:sz="0" w:space="0" w:color="auto"/>
        <w:left w:val="none" w:sz="0" w:space="0" w:color="auto"/>
        <w:bottom w:val="none" w:sz="0" w:space="0" w:color="auto"/>
        <w:right w:val="none" w:sz="0" w:space="0" w:color="auto"/>
      </w:divBdr>
    </w:div>
    <w:div w:id="770929294">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93554">
      <w:bodyDiv w:val="1"/>
      <w:marLeft w:val="0"/>
      <w:marRight w:val="0"/>
      <w:marTop w:val="0"/>
      <w:marBottom w:val="0"/>
      <w:divBdr>
        <w:top w:val="none" w:sz="0" w:space="0" w:color="auto"/>
        <w:left w:val="none" w:sz="0" w:space="0" w:color="auto"/>
        <w:bottom w:val="none" w:sz="0" w:space="0" w:color="auto"/>
        <w:right w:val="none" w:sz="0" w:space="0" w:color="auto"/>
      </w:divBdr>
    </w:div>
    <w:div w:id="868955024">
      <w:bodyDiv w:val="1"/>
      <w:marLeft w:val="0"/>
      <w:marRight w:val="0"/>
      <w:marTop w:val="0"/>
      <w:marBottom w:val="0"/>
      <w:divBdr>
        <w:top w:val="none" w:sz="0" w:space="0" w:color="auto"/>
        <w:left w:val="none" w:sz="0" w:space="0" w:color="auto"/>
        <w:bottom w:val="none" w:sz="0" w:space="0" w:color="auto"/>
        <w:right w:val="none" w:sz="0" w:space="0" w:color="auto"/>
      </w:divBdr>
    </w:div>
    <w:div w:id="926966351">
      <w:bodyDiv w:val="1"/>
      <w:marLeft w:val="0"/>
      <w:marRight w:val="0"/>
      <w:marTop w:val="0"/>
      <w:marBottom w:val="0"/>
      <w:divBdr>
        <w:top w:val="none" w:sz="0" w:space="0" w:color="auto"/>
        <w:left w:val="none" w:sz="0" w:space="0" w:color="auto"/>
        <w:bottom w:val="none" w:sz="0" w:space="0" w:color="auto"/>
        <w:right w:val="none" w:sz="0" w:space="0" w:color="auto"/>
      </w:divBdr>
      <w:divsChild>
        <w:div w:id="103231417">
          <w:marLeft w:val="0"/>
          <w:marRight w:val="0"/>
          <w:marTop w:val="0"/>
          <w:marBottom w:val="0"/>
          <w:divBdr>
            <w:top w:val="none" w:sz="0" w:space="0" w:color="auto"/>
            <w:left w:val="none" w:sz="0" w:space="0" w:color="auto"/>
            <w:bottom w:val="none" w:sz="0" w:space="0" w:color="auto"/>
            <w:right w:val="none" w:sz="0" w:space="0" w:color="auto"/>
          </w:divBdr>
        </w:div>
        <w:div w:id="838077050">
          <w:marLeft w:val="0"/>
          <w:marRight w:val="0"/>
          <w:marTop w:val="0"/>
          <w:marBottom w:val="0"/>
          <w:divBdr>
            <w:top w:val="none" w:sz="0" w:space="0" w:color="auto"/>
            <w:left w:val="none" w:sz="0" w:space="0" w:color="auto"/>
            <w:bottom w:val="none" w:sz="0" w:space="0" w:color="auto"/>
            <w:right w:val="none" w:sz="0" w:space="0" w:color="auto"/>
          </w:divBdr>
        </w:div>
        <w:div w:id="1023482419">
          <w:marLeft w:val="0"/>
          <w:marRight w:val="0"/>
          <w:marTop w:val="0"/>
          <w:marBottom w:val="0"/>
          <w:divBdr>
            <w:top w:val="none" w:sz="0" w:space="0" w:color="auto"/>
            <w:left w:val="none" w:sz="0" w:space="0" w:color="auto"/>
            <w:bottom w:val="none" w:sz="0" w:space="0" w:color="auto"/>
            <w:right w:val="none" w:sz="0" w:space="0" w:color="auto"/>
          </w:divBdr>
        </w:div>
        <w:div w:id="1310599092">
          <w:marLeft w:val="0"/>
          <w:marRight w:val="0"/>
          <w:marTop w:val="0"/>
          <w:marBottom w:val="0"/>
          <w:divBdr>
            <w:top w:val="none" w:sz="0" w:space="0" w:color="auto"/>
            <w:left w:val="none" w:sz="0" w:space="0" w:color="auto"/>
            <w:bottom w:val="none" w:sz="0" w:space="0" w:color="auto"/>
            <w:right w:val="none" w:sz="0" w:space="0" w:color="auto"/>
          </w:divBdr>
        </w:div>
        <w:div w:id="1466779708">
          <w:marLeft w:val="0"/>
          <w:marRight w:val="0"/>
          <w:marTop w:val="0"/>
          <w:marBottom w:val="0"/>
          <w:divBdr>
            <w:top w:val="none" w:sz="0" w:space="0" w:color="auto"/>
            <w:left w:val="none" w:sz="0" w:space="0" w:color="auto"/>
            <w:bottom w:val="none" w:sz="0" w:space="0" w:color="auto"/>
            <w:right w:val="none" w:sz="0" w:space="0" w:color="auto"/>
          </w:divBdr>
        </w:div>
        <w:div w:id="1706297057">
          <w:marLeft w:val="0"/>
          <w:marRight w:val="0"/>
          <w:marTop w:val="0"/>
          <w:marBottom w:val="0"/>
          <w:divBdr>
            <w:top w:val="none" w:sz="0" w:space="0" w:color="auto"/>
            <w:left w:val="none" w:sz="0" w:space="0" w:color="auto"/>
            <w:bottom w:val="none" w:sz="0" w:space="0" w:color="auto"/>
            <w:right w:val="none" w:sz="0" w:space="0" w:color="auto"/>
          </w:divBdr>
        </w:div>
        <w:div w:id="1879316740">
          <w:marLeft w:val="0"/>
          <w:marRight w:val="0"/>
          <w:marTop w:val="0"/>
          <w:marBottom w:val="0"/>
          <w:divBdr>
            <w:top w:val="none" w:sz="0" w:space="0" w:color="auto"/>
            <w:left w:val="none" w:sz="0" w:space="0" w:color="auto"/>
            <w:bottom w:val="none" w:sz="0" w:space="0" w:color="auto"/>
            <w:right w:val="none" w:sz="0" w:space="0" w:color="auto"/>
          </w:divBdr>
        </w:div>
      </w:divsChild>
    </w:div>
    <w:div w:id="931933160">
      <w:bodyDiv w:val="1"/>
      <w:marLeft w:val="0"/>
      <w:marRight w:val="0"/>
      <w:marTop w:val="0"/>
      <w:marBottom w:val="0"/>
      <w:divBdr>
        <w:top w:val="none" w:sz="0" w:space="0" w:color="auto"/>
        <w:left w:val="none" w:sz="0" w:space="0" w:color="auto"/>
        <w:bottom w:val="none" w:sz="0" w:space="0" w:color="auto"/>
        <w:right w:val="none" w:sz="0" w:space="0" w:color="auto"/>
      </w:divBdr>
    </w:div>
    <w:div w:id="957564216">
      <w:bodyDiv w:val="1"/>
      <w:marLeft w:val="0"/>
      <w:marRight w:val="0"/>
      <w:marTop w:val="0"/>
      <w:marBottom w:val="0"/>
      <w:divBdr>
        <w:top w:val="none" w:sz="0" w:space="0" w:color="auto"/>
        <w:left w:val="none" w:sz="0" w:space="0" w:color="auto"/>
        <w:bottom w:val="none" w:sz="0" w:space="0" w:color="auto"/>
        <w:right w:val="none" w:sz="0" w:space="0" w:color="auto"/>
      </w:divBdr>
    </w:div>
    <w:div w:id="959605107">
      <w:bodyDiv w:val="1"/>
      <w:marLeft w:val="0"/>
      <w:marRight w:val="0"/>
      <w:marTop w:val="0"/>
      <w:marBottom w:val="0"/>
      <w:divBdr>
        <w:top w:val="none" w:sz="0" w:space="0" w:color="auto"/>
        <w:left w:val="none" w:sz="0" w:space="0" w:color="auto"/>
        <w:bottom w:val="none" w:sz="0" w:space="0" w:color="auto"/>
        <w:right w:val="none" w:sz="0" w:space="0" w:color="auto"/>
      </w:divBdr>
    </w:div>
    <w:div w:id="982738637">
      <w:bodyDiv w:val="1"/>
      <w:marLeft w:val="0"/>
      <w:marRight w:val="0"/>
      <w:marTop w:val="0"/>
      <w:marBottom w:val="0"/>
      <w:divBdr>
        <w:top w:val="none" w:sz="0" w:space="0" w:color="auto"/>
        <w:left w:val="none" w:sz="0" w:space="0" w:color="auto"/>
        <w:bottom w:val="none" w:sz="0" w:space="0" w:color="auto"/>
        <w:right w:val="none" w:sz="0" w:space="0" w:color="auto"/>
      </w:divBdr>
    </w:div>
    <w:div w:id="986594856">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17043">
      <w:bodyDiv w:val="1"/>
      <w:marLeft w:val="0"/>
      <w:marRight w:val="0"/>
      <w:marTop w:val="0"/>
      <w:marBottom w:val="0"/>
      <w:divBdr>
        <w:top w:val="none" w:sz="0" w:space="0" w:color="auto"/>
        <w:left w:val="none" w:sz="0" w:space="0" w:color="auto"/>
        <w:bottom w:val="none" w:sz="0" w:space="0" w:color="auto"/>
        <w:right w:val="none" w:sz="0" w:space="0" w:color="auto"/>
      </w:divBdr>
    </w:div>
    <w:div w:id="1251549602">
      <w:bodyDiv w:val="1"/>
      <w:marLeft w:val="0"/>
      <w:marRight w:val="0"/>
      <w:marTop w:val="0"/>
      <w:marBottom w:val="0"/>
      <w:divBdr>
        <w:top w:val="none" w:sz="0" w:space="0" w:color="auto"/>
        <w:left w:val="none" w:sz="0" w:space="0" w:color="auto"/>
        <w:bottom w:val="none" w:sz="0" w:space="0" w:color="auto"/>
        <w:right w:val="none" w:sz="0" w:space="0" w:color="auto"/>
      </w:divBdr>
    </w:div>
    <w:div w:id="1295253909">
      <w:bodyDiv w:val="1"/>
      <w:marLeft w:val="0"/>
      <w:marRight w:val="0"/>
      <w:marTop w:val="0"/>
      <w:marBottom w:val="0"/>
      <w:divBdr>
        <w:top w:val="none" w:sz="0" w:space="0" w:color="auto"/>
        <w:left w:val="none" w:sz="0" w:space="0" w:color="auto"/>
        <w:bottom w:val="none" w:sz="0" w:space="0" w:color="auto"/>
        <w:right w:val="none" w:sz="0" w:space="0" w:color="auto"/>
      </w:divBdr>
    </w:div>
    <w:div w:id="1295871595">
      <w:bodyDiv w:val="1"/>
      <w:marLeft w:val="0"/>
      <w:marRight w:val="0"/>
      <w:marTop w:val="0"/>
      <w:marBottom w:val="0"/>
      <w:divBdr>
        <w:top w:val="none" w:sz="0" w:space="0" w:color="auto"/>
        <w:left w:val="none" w:sz="0" w:space="0" w:color="auto"/>
        <w:bottom w:val="none" w:sz="0" w:space="0" w:color="auto"/>
        <w:right w:val="none" w:sz="0" w:space="0" w:color="auto"/>
      </w:divBdr>
      <w:divsChild>
        <w:div w:id="2077705427">
          <w:marLeft w:val="0"/>
          <w:marRight w:val="0"/>
          <w:marTop w:val="0"/>
          <w:marBottom w:val="0"/>
          <w:divBdr>
            <w:top w:val="none" w:sz="0" w:space="0" w:color="auto"/>
            <w:left w:val="none" w:sz="0" w:space="0" w:color="auto"/>
            <w:bottom w:val="none" w:sz="0" w:space="0" w:color="auto"/>
            <w:right w:val="none" w:sz="0" w:space="0" w:color="auto"/>
          </w:divBdr>
          <w:divsChild>
            <w:div w:id="1237935147">
              <w:marLeft w:val="0"/>
              <w:marRight w:val="0"/>
              <w:marTop w:val="0"/>
              <w:marBottom w:val="0"/>
              <w:divBdr>
                <w:top w:val="none" w:sz="0" w:space="0" w:color="auto"/>
                <w:left w:val="none" w:sz="0" w:space="0" w:color="auto"/>
                <w:bottom w:val="none" w:sz="0" w:space="0" w:color="auto"/>
                <w:right w:val="none" w:sz="0" w:space="0" w:color="auto"/>
              </w:divBdr>
            </w:div>
          </w:divsChild>
        </w:div>
        <w:div w:id="1315833702">
          <w:marLeft w:val="0"/>
          <w:marRight w:val="0"/>
          <w:marTop w:val="0"/>
          <w:marBottom w:val="0"/>
          <w:divBdr>
            <w:top w:val="none" w:sz="0" w:space="0" w:color="auto"/>
            <w:left w:val="none" w:sz="0" w:space="0" w:color="auto"/>
            <w:bottom w:val="none" w:sz="0" w:space="0" w:color="auto"/>
            <w:right w:val="none" w:sz="0" w:space="0" w:color="auto"/>
          </w:divBdr>
          <w:divsChild>
            <w:div w:id="15611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6112">
      <w:bodyDiv w:val="1"/>
      <w:marLeft w:val="0"/>
      <w:marRight w:val="0"/>
      <w:marTop w:val="0"/>
      <w:marBottom w:val="0"/>
      <w:divBdr>
        <w:top w:val="none" w:sz="0" w:space="0" w:color="auto"/>
        <w:left w:val="none" w:sz="0" w:space="0" w:color="auto"/>
        <w:bottom w:val="none" w:sz="0" w:space="0" w:color="auto"/>
        <w:right w:val="none" w:sz="0" w:space="0" w:color="auto"/>
      </w:divBdr>
    </w:div>
    <w:div w:id="1463645888">
      <w:bodyDiv w:val="1"/>
      <w:marLeft w:val="0"/>
      <w:marRight w:val="0"/>
      <w:marTop w:val="0"/>
      <w:marBottom w:val="0"/>
      <w:divBdr>
        <w:top w:val="none" w:sz="0" w:space="0" w:color="auto"/>
        <w:left w:val="none" w:sz="0" w:space="0" w:color="auto"/>
        <w:bottom w:val="none" w:sz="0" w:space="0" w:color="auto"/>
        <w:right w:val="none" w:sz="0" w:space="0" w:color="auto"/>
      </w:divBdr>
    </w:div>
    <w:div w:id="1577284507">
      <w:bodyDiv w:val="1"/>
      <w:marLeft w:val="0"/>
      <w:marRight w:val="0"/>
      <w:marTop w:val="0"/>
      <w:marBottom w:val="0"/>
      <w:divBdr>
        <w:top w:val="none" w:sz="0" w:space="0" w:color="auto"/>
        <w:left w:val="none" w:sz="0" w:space="0" w:color="auto"/>
        <w:bottom w:val="none" w:sz="0" w:space="0" w:color="auto"/>
        <w:right w:val="none" w:sz="0" w:space="0" w:color="auto"/>
      </w:divBdr>
    </w:div>
    <w:div w:id="1616250972">
      <w:bodyDiv w:val="1"/>
      <w:marLeft w:val="0"/>
      <w:marRight w:val="0"/>
      <w:marTop w:val="0"/>
      <w:marBottom w:val="0"/>
      <w:divBdr>
        <w:top w:val="none" w:sz="0" w:space="0" w:color="auto"/>
        <w:left w:val="none" w:sz="0" w:space="0" w:color="auto"/>
        <w:bottom w:val="none" w:sz="0" w:space="0" w:color="auto"/>
        <w:right w:val="none" w:sz="0" w:space="0" w:color="auto"/>
      </w:divBdr>
    </w:div>
    <w:div w:id="1669163998">
      <w:bodyDiv w:val="1"/>
      <w:marLeft w:val="0"/>
      <w:marRight w:val="0"/>
      <w:marTop w:val="0"/>
      <w:marBottom w:val="0"/>
      <w:divBdr>
        <w:top w:val="none" w:sz="0" w:space="0" w:color="auto"/>
        <w:left w:val="none" w:sz="0" w:space="0" w:color="auto"/>
        <w:bottom w:val="none" w:sz="0" w:space="0" w:color="auto"/>
        <w:right w:val="none" w:sz="0" w:space="0" w:color="auto"/>
      </w:divBdr>
    </w:div>
    <w:div w:id="1717389588">
      <w:bodyDiv w:val="1"/>
      <w:marLeft w:val="0"/>
      <w:marRight w:val="0"/>
      <w:marTop w:val="0"/>
      <w:marBottom w:val="0"/>
      <w:divBdr>
        <w:top w:val="none" w:sz="0" w:space="0" w:color="auto"/>
        <w:left w:val="none" w:sz="0" w:space="0" w:color="auto"/>
        <w:bottom w:val="none" w:sz="0" w:space="0" w:color="auto"/>
        <w:right w:val="none" w:sz="0" w:space="0" w:color="auto"/>
      </w:divBdr>
    </w:div>
    <w:div w:id="1760328969">
      <w:bodyDiv w:val="1"/>
      <w:marLeft w:val="0"/>
      <w:marRight w:val="0"/>
      <w:marTop w:val="0"/>
      <w:marBottom w:val="0"/>
      <w:divBdr>
        <w:top w:val="none" w:sz="0" w:space="0" w:color="auto"/>
        <w:left w:val="none" w:sz="0" w:space="0" w:color="auto"/>
        <w:bottom w:val="none" w:sz="0" w:space="0" w:color="auto"/>
        <w:right w:val="none" w:sz="0" w:space="0" w:color="auto"/>
      </w:divBdr>
    </w:div>
    <w:div w:id="1832981999">
      <w:bodyDiv w:val="1"/>
      <w:marLeft w:val="0"/>
      <w:marRight w:val="0"/>
      <w:marTop w:val="0"/>
      <w:marBottom w:val="0"/>
      <w:divBdr>
        <w:top w:val="none" w:sz="0" w:space="0" w:color="auto"/>
        <w:left w:val="none" w:sz="0" w:space="0" w:color="auto"/>
        <w:bottom w:val="none" w:sz="0" w:space="0" w:color="auto"/>
        <w:right w:val="none" w:sz="0" w:space="0" w:color="auto"/>
      </w:divBdr>
    </w:div>
    <w:div w:id="1839539190">
      <w:bodyDiv w:val="1"/>
      <w:marLeft w:val="0"/>
      <w:marRight w:val="0"/>
      <w:marTop w:val="0"/>
      <w:marBottom w:val="0"/>
      <w:divBdr>
        <w:top w:val="none" w:sz="0" w:space="0" w:color="auto"/>
        <w:left w:val="none" w:sz="0" w:space="0" w:color="auto"/>
        <w:bottom w:val="none" w:sz="0" w:space="0" w:color="auto"/>
        <w:right w:val="none" w:sz="0" w:space="0" w:color="auto"/>
      </w:divBdr>
    </w:div>
    <w:div w:id="1878664856">
      <w:bodyDiv w:val="1"/>
      <w:marLeft w:val="0"/>
      <w:marRight w:val="0"/>
      <w:marTop w:val="0"/>
      <w:marBottom w:val="0"/>
      <w:divBdr>
        <w:top w:val="none" w:sz="0" w:space="0" w:color="auto"/>
        <w:left w:val="none" w:sz="0" w:space="0" w:color="auto"/>
        <w:bottom w:val="none" w:sz="0" w:space="0" w:color="auto"/>
        <w:right w:val="none" w:sz="0" w:space="0" w:color="auto"/>
      </w:divBdr>
    </w:div>
    <w:div w:id="1927424233">
      <w:bodyDiv w:val="1"/>
      <w:marLeft w:val="0"/>
      <w:marRight w:val="0"/>
      <w:marTop w:val="0"/>
      <w:marBottom w:val="0"/>
      <w:divBdr>
        <w:top w:val="none" w:sz="0" w:space="0" w:color="auto"/>
        <w:left w:val="none" w:sz="0" w:space="0" w:color="auto"/>
        <w:bottom w:val="none" w:sz="0" w:space="0" w:color="auto"/>
        <w:right w:val="none" w:sz="0" w:space="0" w:color="auto"/>
      </w:divBdr>
    </w:div>
    <w:div w:id="1954705543">
      <w:bodyDiv w:val="1"/>
      <w:marLeft w:val="0"/>
      <w:marRight w:val="0"/>
      <w:marTop w:val="0"/>
      <w:marBottom w:val="0"/>
      <w:divBdr>
        <w:top w:val="none" w:sz="0" w:space="0" w:color="auto"/>
        <w:left w:val="none" w:sz="0" w:space="0" w:color="auto"/>
        <w:bottom w:val="none" w:sz="0" w:space="0" w:color="auto"/>
        <w:right w:val="none" w:sz="0" w:space="0" w:color="auto"/>
      </w:divBdr>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75007374">
      <w:bodyDiv w:val="1"/>
      <w:marLeft w:val="0"/>
      <w:marRight w:val="0"/>
      <w:marTop w:val="0"/>
      <w:marBottom w:val="0"/>
      <w:divBdr>
        <w:top w:val="none" w:sz="0" w:space="0" w:color="auto"/>
        <w:left w:val="none" w:sz="0" w:space="0" w:color="auto"/>
        <w:bottom w:val="none" w:sz="0" w:space="0" w:color="auto"/>
        <w:right w:val="none" w:sz="0" w:space="0" w:color="auto"/>
      </w:divBdr>
    </w:div>
    <w:div w:id="2094423710">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info@denne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10AD4-31A7-4068-913E-4EE63DACF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783</Words>
  <Characters>4939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5711</CharactersWithSpaces>
  <SharedDoc>false</SharedDoc>
  <HLinks>
    <vt:vector size="18" baseType="variant">
      <vt:variant>
        <vt:i4>1114134</vt:i4>
      </vt:variant>
      <vt:variant>
        <vt:i4>6</vt:i4>
      </vt:variant>
      <vt:variant>
        <vt:i4>0</vt:i4>
      </vt:variant>
      <vt:variant>
        <vt:i4>5</vt:i4>
      </vt:variant>
      <vt:variant>
        <vt:lpwstr>http://www.dennert-massivhaus.de/</vt:lpwstr>
      </vt:variant>
      <vt:variant>
        <vt:lpwstr/>
      </vt:variant>
      <vt:variant>
        <vt:i4>7667794</vt:i4>
      </vt:variant>
      <vt:variant>
        <vt:i4>3</vt:i4>
      </vt:variant>
      <vt:variant>
        <vt:i4>0</vt:i4>
      </vt:variant>
      <vt:variant>
        <vt:i4>5</vt:i4>
      </vt:variant>
      <vt:variant>
        <vt:lpwstr>mailto:iinfo@dennert.de</vt:lpwstr>
      </vt:variant>
      <vt:variant>
        <vt:lpwstr/>
      </vt:variant>
      <vt:variant>
        <vt:i4>1114134</vt:i4>
      </vt:variant>
      <vt:variant>
        <vt:i4>0</vt:i4>
      </vt:variant>
      <vt:variant>
        <vt:i4>0</vt:i4>
      </vt:variant>
      <vt:variant>
        <vt:i4>5</vt:i4>
      </vt:variant>
      <vt:variant>
        <vt:lpwstr>http://www.dennert-massivhaus.de/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10</cp:revision>
  <cp:lastPrinted>2019-07-05T10:44:00Z</cp:lastPrinted>
  <dcterms:created xsi:type="dcterms:W3CDTF">2020-10-27T15:09:00Z</dcterms:created>
  <dcterms:modified xsi:type="dcterms:W3CDTF">2020-10-30T11:11:00Z</dcterms:modified>
</cp:coreProperties>
</file>