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88C7" w14:textId="77777777" w:rsidR="009B1891" w:rsidRPr="00EB588F" w:rsidRDefault="009B1891" w:rsidP="009B1891">
      <w:pPr>
        <w:pStyle w:val="Textkrper3"/>
        <w:spacing w:after="0" w:line="300" w:lineRule="atLeast"/>
        <w:rPr>
          <w:rFonts w:ascii="Arial" w:hAnsi="Arial" w:cs="Arial"/>
          <w:b w:val="0"/>
          <w:sz w:val="32"/>
          <w:szCs w:val="32"/>
        </w:rPr>
      </w:pPr>
      <w:r w:rsidRPr="00EB588F">
        <w:rPr>
          <w:rFonts w:ascii="Arial" w:hAnsi="Arial" w:cs="Arial"/>
          <w:b w:val="0"/>
          <w:noProof/>
          <w:sz w:val="32"/>
          <w:szCs w:val="32"/>
          <w:lang w:eastAsia="zh-CN"/>
        </w:rPr>
        <w:t>Steinwolle und Holz passen gut zusammen</w:t>
      </w:r>
    </w:p>
    <w:p w14:paraId="0B255094" w14:textId="7B9CEC7B" w:rsidR="001C01D8" w:rsidRPr="009B1891" w:rsidRDefault="0090717C" w:rsidP="009B1891">
      <w:pPr>
        <w:spacing w:line="300" w:lineRule="atLeast"/>
        <w:ind w:right="-41"/>
        <w:rPr>
          <w:rFonts w:ascii="Arial" w:hAnsi="Arial" w:cs="Arial"/>
          <w:bCs/>
          <w:sz w:val="26"/>
          <w:szCs w:val="26"/>
        </w:rPr>
      </w:pPr>
      <w:r>
        <w:rPr>
          <w:rFonts w:ascii="Arial" w:hAnsi="Arial"/>
          <w:iCs/>
          <w:sz w:val="26"/>
          <w:szCs w:val="26"/>
        </w:rPr>
        <w:t xml:space="preserve">Energie sparen im Holzrahmenbau mit </w:t>
      </w:r>
      <w:r w:rsidR="009B1891" w:rsidRPr="009B1891">
        <w:rPr>
          <w:rFonts w:ascii="Arial" w:hAnsi="Arial"/>
          <w:iCs/>
          <w:sz w:val="26"/>
          <w:szCs w:val="26"/>
        </w:rPr>
        <w:t>nicht brennbare</w:t>
      </w:r>
      <w:r>
        <w:rPr>
          <w:rFonts w:ascii="Arial" w:hAnsi="Arial"/>
          <w:iCs/>
          <w:sz w:val="26"/>
          <w:szCs w:val="26"/>
        </w:rPr>
        <w:t>m</w:t>
      </w:r>
      <w:r w:rsidR="009B1891" w:rsidRPr="009B1891">
        <w:rPr>
          <w:rFonts w:ascii="Arial" w:hAnsi="Arial"/>
          <w:iCs/>
          <w:sz w:val="26"/>
          <w:szCs w:val="26"/>
        </w:rPr>
        <w:t xml:space="preserve"> Wärmedämm-Verbundsystem</w:t>
      </w:r>
    </w:p>
    <w:p w14:paraId="3EE5DE3F" w14:textId="77777777" w:rsidR="009B1891" w:rsidRDefault="009B1891" w:rsidP="009B1891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275DB6C1" w14:textId="441B9713" w:rsidR="001C01D8" w:rsidRDefault="00D1596E" w:rsidP="00756A49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  <w:r w:rsidRPr="00D1596E">
        <w:rPr>
          <w:rFonts w:ascii="Arial" w:hAnsi="Arial" w:cs="Arial"/>
          <w:bCs/>
          <w:i/>
          <w:sz w:val="22"/>
          <w:szCs w:val="22"/>
        </w:rPr>
        <w:t>(</w:t>
      </w:r>
      <w:proofErr w:type="spellStart"/>
      <w:r w:rsidRPr="00D1596E">
        <w:rPr>
          <w:rFonts w:ascii="Arial" w:hAnsi="Arial" w:cs="Arial"/>
          <w:bCs/>
          <w:i/>
          <w:sz w:val="22"/>
          <w:szCs w:val="22"/>
        </w:rPr>
        <w:t>pr</w:t>
      </w:r>
      <w:proofErr w:type="spellEnd"/>
      <w:r w:rsidRPr="00D1596E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D1596E">
        <w:rPr>
          <w:rFonts w:ascii="Arial" w:hAnsi="Arial" w:cs="Arial"/>
          <w:bCs/>
          <w:i/>
          <w:sz w:val="22"/>
          <w:szCs w:val="22"/>
        </w:rPr>
        <w:t>jäger</w:t>
      </w:r>
      <w:proofErr w:type="spellEnd"/>
      <w:r w:rsidRPr="00D1596E">
        <w:rPr>
          <w:rFonts w:ascii="Arial" w:hAnsi="Arial" w:cs="Arial"/>
          <w:bCs/>
          <w:i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C01D8" w:rsidRPr="00742EDC">
        <w:rPr>
          <w:rFonts w:ascii="Arial" w:hAnsi="Arial" w:cs="Arial"/>
          <w:bCs/>
          <w:sz w:val="22"/>
          <w:szCs w:val="22"/>
        </w:rPr>
        <w:t>Vo</w:t>
      </w:r>
      <w:r w:rsidR="001C01D8">
        <w:rPr>
          <w:rFonts w:ascii="Arial" w:hAnsi="Arial" w:cs="Arial"/>
          <w:bCs/>
          <w:sz w:val="22"/>
          <w:szCs w:val="22"/>
        </w:rPr>
        <w:t>n</w:t>
      </w:r>
      <w:r w:rsidR="001C01D8" w:rsidRPr="00742EDC">
        <w:rPr>
          <w:rFonts w:ascii="Arial" w:hAnsi="Arial" w:cs="Arial"/>
          <w:bCs/>
          <w:sz w:val="22"/>
          <w:szCs w:val="22"/>
        </w:rPr>
        <w:t xml:space="preserve"> Einfamilienh</w:t>
      </w:r>
      <w:r w:rsidR="001C01D8">
        <w:rPr>
          <w:rFonts w:ascii="Arial" w:hAnsi="Arial" w:cs="Arial"/>
          <w:bCs/>
          <w:sz w:val="22"/>
          <w:szCs w:val="22"/>
        </w:rPr>
        <w:t>äusern über</w:t>
      </w:r>
      <w:r w:rsidR="001C01D8" w:rsidRPr="00742EDC">
        <w:rPr>
          <w:rFonts w:ascii="Arial" w:hAnsi="Arial" w:cs="Arial"/>
          <w:bCs/>
          <w:sz w:val="22"/>
          <w:szCs w:val="22"/>
        </w:rPr>
        <w:t xml:space="preserve"> </w:t>
      </w:r>
      <w:r w:rsidR="001C01D8">
        <w:rPr>
          <w:rFonts w:ascii="Arial" w:hAnsi="Arial" w:cs="Arial"/>
          <w:bCs/>
          <w:sz w:val="22"/>
          <w:szCs w:val="22"/>
        </w:rPr>
        <w:t xml:space="preserve">Anbauten und Aufstockungen </w:t>
      </w:r>
      <w:r w:rsidR="001C01D8" w:rsidRPr="00742EDC">
        <w:rPr>
          <w:rFonts w:ascii="Arial" w:hAnsi="Arial" w:cs="Arial"/>
          <w:bCs/>
          <w:sz w:val="22"/>
          <w:szCs w:val="22"/>
        </w:rPr>
        <w:t xml:space="preserve">bis hin zu mehrgeschossigen Nutzungskonzepten </w:t>
      </w:r>
      <w:r w:rsidR="001C01D8">
        <w:rPr>
          <w:rFonts w:ascii="Arial" w:hAnsi="Arial" w:cs="Arial"/>
          <w:bCs/>
          <w:sz w:val="22"/>
          <w:szCs w:val="22"/>
        </w:rPr>
        <w:t>–</w:t>
      </w:r>
      <w:r w:rsidR="004F0846">
        <w:rPr>
          <w:rFonts w:ascii="Arial" w:hAnsi="Arial" w:cs="Arial"/>
          <w:bCs/>
          <w:sz w:val="22"/>
          <w:szCs w:val="22"/>
        </w:rPr>
        <w:t xml:space="preserve"> Häuser</w:t>
      </w:r>
      <w:r w:rsidR="001C01D8">
        <w:rPr>
          <w:rFonts w:ascii="Arial" w:hAnsi="Arial" w:cs="Arial"/>
          <w:bCs/>
          <w:sz w:val="22"/>
          <w:szCs w:val="22"/>
        </w:rPr>
        <w:t xml:space="preserve"> </w:t>
      </w:r>
      <w:r w:rsidR="004F0846">
        <w:rPr>
          <w:rFonts w:ascii="Arial" w:hAnsi="Arial" w:cs="Arial"/>
          <w:bCs/>
          <w:sz w:val="22"/>
          <w:szCs w:val="22"/>
        </w:rPr>
        <w:t>in Holzrahmenbauweise haben</w:t>
      </w:r>
      <w:r w:rsidR="001C01D8" w:rsidRPr="00742EDC">
        <w:rPr>
          <w:rFonts w:ascii="Arial" w:hAnsi="Arial" w:cs="Arial"/>
          <w:bCs/>
          <w:sz w:val="22"/>
          <w:szCs w:val="22"/>
        </w:rPr>
        <w:t xml:space="preserve"> sich in Deutschland etabliert, Tendenz steigend.</w:t>
      </w:r>
      <w:r w:rsidR="001C01D8">
        <w:rPr>
          <w:rFonts w:ascii="Arial" w:hAnsi="Arial" w:cs="Arial"/>
          <w:bCs/>
          <w:sz w:val="22"/>
          <w:szCs w:val="22"/>
        </w:rPr>
        <w:t xml:space="preserve"> </w:t>
      </w:r>
      <w:r w:rsidR="0090717C">
        <w:rPr>
          <w:rFonts w:ascii="Arial" w:hAnsi="Arial" w:cs="Arial"/>
          <w:bCs/>
          <w:sz w:val="22"/>
          <w:szCs w:val="22"/>
        </w:rPr>
        <w:t>Parallel ziehen aufgrund steigender Heizkosten und verschiedener Förderprogramm</w:t>
      </w:r>
      <w:r w:rsidR="00E64D36">
        <w:rPr>
          <w:rFonts w:ascii="Arial" w:hAnsi="Arial" w:cs="Arial"/>
          <w:bCs/>
          <w:sz w:val="22"/>
          <w:szCs w:val="22"/>
        </w:rPr>
        <w:t>e</w:t>
      </w:r>
      <w:r w:rsidR="0090717C">
        <w:rPr>
          <w:rFonts w:ascii="Arial" w:hAnsi="Arial" w:cs="Arial"/>
          <w:bCs/>
          <w:sz w:val="22"/>
          <w:szCs w:val="22"/>
        </w:rPr>
        <w:t xml:space="preserve"> viele Eigentümer eine energetische Sanierung ihrer Fassade in Betracht. Wärmedämm-Verbundsysteme (WDVS) sind hier häufig das Mittel der Wahl.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Aber: </w:t>
      </w:r>
      <w:r w:rsidR="00F44878">
        <w:rPr>
          <w:rFonts w:ascii="Arial" w:hAnsi="Arial" w:cs="Arial"/>
          <w:bCs/>
          <w:sz w:val="22"/>
          <w:szCs w:val="22"/>
        </w:rPr>
        <w:t>D</w:t>
      </w:r>
      <w:r w:rsidR="001C01D8">
        <w:rPr>
          <w:rFonts w:ascii="Arial" w:hAnsi="Arial" w:cs="Arial"/>
          <w:bCs/>
          <w:sz w:val="22"/>
          <w:szCs w:val="22"/>
        </w:rPr>
        <w:t xml:space="preserve">ie meisten </w:t>
      </w:r>
      <w:r w:rsidR="0090717C">
        <w:rPr>
          <w:rFonts w:ascii="Arial" w:hAnsi="Arial" w:cs="Arial"/>
          <w:bCs/>
          <w:sz w:val="22"/>
          <w:szCs w:val="22"/>
        </w:rPr>
        <w:t>WDVS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 </w:t>
      </w:r>
      <w:r w:rsidR="00F44878">
        <w:rPr>
          <w:rFonts w:ascii="Arial" w:hAnsi="Arial" w:cs="Arial"/>
          <w:bCs/>
          <w:sz w:val="22"/>
          <w:szCs w:val="22"/>
        </w:rPr>
        <w:t xml:space="preserve">konnten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vorbeugenden Brandschutz im Holzrahmenbau bisher </w:t>
      </w:r>
      <w:r w:rsidR="00756A49">
        <w:rPr>
          <w:rFonts w:ascii="Arial" w:hAnsi="Arial" w:cs="Arial"/>
          <w:bCs/>
          <w:sz w:val="22"/>
          <w:szCs w:val="22"/>
        </w:rPr>
        <w:t xml:space="preserve">bis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maximal </w:t>
      </w:r>
      <w:r w:rsidR="00756A49">
        <w:rPr>
          <w:rFonts w:ascii="Arial" w:hAnsi="Arial" w:cs="Arial"/>
          <w:bCs/>
          <w:sz w:val="22"/>
          <w:szCs w:val="22"/>
        </w:rPr>
        <w:t>B</w:t>
      </w:r>
      <w:r w:rsidR="001C01D8" w:rsidRPr="001A288D">
        <w:rPr>
          <w:rFonts w:ascii="Arial" w:hAnsi="Arial" w:cs="Arial"/>
          <w:bCs/>
          <w:sz w:val="22"/>
          <w:szCs w:val="22"/>
        </w:rPr>
        <w:t>rand</w:t>
      </w:r>
      <w:r w:rsidR="001C01D8">
        <w:rPr>
          <w:rFonts w:ascii="Arial" w:hAnsi="Arial" w:cs="Arial"/>
          <w:bCs/>
          <w:sz w:val="22"/>
          <w:szCs w:val="22"/>
        </w:rPr>
        <w:t>verhaltens</w:t>
      </w:r>
      <w:r w:rsidR="001C01D8" w:rsidRPr="001A288D">
        <w:rPr>
          <w:rFonts w:ascii="Arial" w:hAnsi="Arial" w:cs="Arial"/>
          <w:bCs/>
          <w:sz w:val="22"/>
          <w:szCs w:val="22"/>
        </w:rPr>
        <w:t>klasse B</w:t>
      </w:r>
      <w:r w:rsidR="009B1891">
        <w:rPr>
          <w:rFonts w:ascii="Arial" w:hAnsi="Arial" w:cs="Arial"/>
          <w:bCs/>
          <w:sz w:val="22"/>
          <w:szCs w:val="22"/>
        </w:rPr>
        <w:t xml:space="preserve"> biete</w:t>
      </w:r>
      <w:r w:rsidR="004942B2">
        <w:rPr>
          <w:rFonts w:ascii="Arial" w:hAnsi="Arial" w:cs="Arial"/>
          <w:bCs/>
          <w:sz w:val="22"/>
          <w:szCs w:val="22"/>
        </w:rPr>
        <w:t>n</w:t>
      </w:r>
      <w:r w:rsidR="009B1891">
        <w:rPr>
          <w:rFonts w:ascii="Arial" w:hAnsi="Arial" w:cs="Arial"/>
          <w:bCs/>
          <w:sz w:val="22"/>
          <w:szCs w:val="22"/>
        </w:rPr>
        <w:t xml:space="preserve"> </w:t>
      </w:r>
      <w:r w:rsidR="004942B2">
        <w:rPr>
          <w:rFonts w:ascii="Arial" w:hAnsi="Arial" w:cs="Arial"/>
          <w:bCs/>
          <w:sz w:val="22"/>
          <w:szCs w:val="22"/>
        </w:rPr>
        <w:t>–</w:t>
      </w:r>
      <w:r w:rsidR="001C01D8">
        <w:rPr>
          <w:rFonts w:ascii="Arial" w:hAnsi="Arial" w:cs="Arial"/>
          <w:bCs/>
          <w:sz w:val="22"/>
          <w:szCs w:val="22"/>
        </w:rPr>
        <w:t xml:space="preserve"> also normal o</w:t>
      </w:r>
      <w:r w:rsidR="00F44878">
        <w:rPr>
          <w:rFonts w:ascii="Arial" w:hAnsi="Arial" w:cs="Arial"/>
          <w:bCs/>
          <w:sz w:val="22"/>
          <w:szCs w:val="22"/>
        </w:rPr>
        <w:t>d</w:t>
      </w:r>
      <w:r w:rsidR="004F0846">
        <w:rPr>
          <w:rFonts w:ascii="Arial" w:hAnsi="Arial" w:cs="Arial"/>
          <w:bCs/>
          <w:sz w:val="22"/>
          <w:szCs w:val="22"/>
        </w:rPr>
        <w:t>er höchstens schwer entflammbar</w:t>
      </w:r>
      <w:r w:rsidR="001C01D8" w:rsidRPr="001A288D">
        <w:rPr>
          <w:rFonts w:ascii="Arial" w:hAnsi="Arial" w:cs="Arial"/>
          <w:bCs/>
          <w:sz w:val="22"/>
          <w:szCs w:val="22"/>
        </w:rPr>
        <w:t>.</w:t>
      </w:r>
    </w:p>
    <w:p w14:paraId="5138E29A" w14:textId="7E32C491" w:rsidR="001C01D8" w:rsidRPr="00F36FF7" w:rsidRDefault="001C01D8" w:rsidP="00756A49">
      <w:pPr>
        <w:spacing w:before="120" w:line="300" w:lineRule="atLeast"/>
        <w:ind w:right="-40"/>
        <w:rPr>
          <w:rFonts w:ascii="Arial" w:hAnsi="Arial" w:cs="Arial"/>
          <w:bCs/>
          <w:sz w:val="22"/>
          <w:szCs w:val="22"/>
        </w:rPr>
      </w:pPr>
      <w:r w:rsidRPr="001A288D">
        <w:rPr>
          <w:rFonts w:ascii="Arial" w:hAnsi="Arial" w:cs="Arial"/>
          <w:bCs/>
          <w:sz w:val="22"/>
          <w:szCs w:val="22"/>
        </w:rPr>
        <w:t>Das neue, nicht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A288D">
        <w:rPr>
          <w:rFonts w:ascii="Arial" w:hAnsi="Arial" w:cs="Arial"/>
          <w:bCs/>
          <w:sz w:val="22"/>
          <w:szCs w:val="22"/>
        </w:rPr>
        <w:t>brennbare Wärmedämm</w:t>
      </w:r>
      <w:r>
        <w:rPr>
          <w:rFonts w:ascii="Arial" w:hAnsi="Arial" w:cs="Arial"/>
          <w:bCs/>
          <w:sz w:val="22"/>
          <w:szCs w:val="22"/>
        </w:rPr>
        <w:t>-V</w:t>
      </w:r>
      <w:r w:rsidRPr="001A288D">
        <w:rPr>
          <w:rFonts w:ascii="Arial" w:hAnsi="Arial" w:cs="Arial"/>
          <w:bCs/>
          <w:sz w:val="22"/>
          <w:szCs w:val="22"/>
        </w:rPr>
        <w:t xml:space="preserve">erbundsystem </w:t>
      </w:r>
      <w:r w:rsidR="0090717C" w:rsidRPr="00742EDC">
        <w:rPr>
          <w:rFonts w:ascii="Arial" w:hAnsi="Arial" w:cs="Arial"/>
          <w:bCs/>
          <w:sz w:val="22"/>
          <w:szCs w:val="22"/>
        </w:rPr>
        <w:t>HECK HOLZBAU A2</w:t>
      </w:r>
      <w:r w:rsidR="0090717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mit Steinwolle-Dämmstoff </w:t>
      </w:r>
      <w:r w:rsidRPr="001A288D">
        <w:rPr>
          <w:rFonts w:ascii="Arial" w:hAnsi="Arial" w:cs="Arial"/>
          <w:bCs/>
          <w:sz w:val="22"/>
          <w:szCs w:val="22"/>
        </w:rPr>
        <w:t xml:space="preserve">ist nach Euroklasse A2 zertifiziert. </w:t>
      </w:r>
      <w:r>
        <w:rPr>
          <w:rFonts w:ascii="Arial" w:hAnsi="Arial" w:cs="Arial"/>
          <w:bCs/>
          <w:sz w:val="22"/>
          <w:szCs w:val="22"/>
        </w:rPr>
        <w:t>D</w:t>
      </w:r>
      <w:r w:rsidRPr="001A288D">
        <w:rPr>
          <w:rFonts w:ascii="Arial" w:hAnsi="Arial" w:cs="Arial"/>
          <w:bCs/>
          <w:sz w:val="22"/>
          <w:szCs w:val="22"/>
        </w:rPr>
        <w:t xml:space="preserve">amit </w:t>
      </w:r>
      <w:r>
        <w:rPr>
          <w:rFonts w:ascii="Arial" w:hAnsi="Arial" w:cs="Arial"/>
          <w:bCs/>
          <w:sz w:val="22"/>
          <w:szCs w:val="22"/>
        </w:rPr>
        <w:t xml:space="preserve">erfüllt es </w:t>
      </w:r>
      <w:r w:rsidRPr="001A288D">
        <w:rPr>
          <w:rFonts w:ascii="Arial" w:hAnsi="Arial" w:cs="Arial"/>
          <w:bCs/>
          <w:sz w:val="22"/>
          <w:szCs w:val="22"/>
        </w:rPr>
        <w:t>die maximalen Anforderungen an den vorbeugenden Brandschutz im Holzrahmenbau</w:t>
      </w:r>
      <w:r>
        <w:rPr>
          <w:rFonts w:ascii="Arial" w:hAnsi="Arial" w:cs="Arial"/>
          <w:bCs/>
          <w:sz w:val="22"/>
          <w:szCs w:val="22"/>
        </w:rPr>
        <w:t>.</w:t>
      </w:r>
      <w:r w:rsidRPr="001A288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Gleichzeitig profitieren Anwender von</w:t>
      </w:r>
      <w:r w:rsidRPr="001A288D">
        <w:rPr>
          <w:rFonts w:ascii="Arial" w:hAnsi="Arial" w:cs="Arial"/>
          <w:bCs/>
          <w:sz w:val="22"/>
          <w:szCs w:val="22"/>
        </w:rPr>
        <w:t xml:space="preserve"> allen Vorteilen eines rein mineralischen </w:t>
      </w:r>
      <w:r>
        <w:rPr>
          <w:rFonts w:ascii="Arial" w:hAnsi="Arial" w:cs="Arial"/>
          <w:bCs/>
          <w:sz w:val="22"/>
          <w:szCs w:val="22"/>
        </w:rPr>
        <w:t>Dämms</w:t>
      </w:r>
      <w:r w:rsidRPr="001A288D">
        <w:rPr>
          <w:rFonts w:ascii="Arial" w:hAnsi="Arial" w:cs="Arial"/>
          <w:bCs/>
          <w:sz w:val="22"/>
          <w:szCs w:val="22"/>
        </w:rPr>
        <w:t>ystems</w:t>
      </w:r>
      <w:r>
        <w:rPr>
          <w:rFonts w:ascii="Arial" w:hAnsi="Arial" w:cs="Arial"/>
          <w:bCs/>
          <w:sz w:val="22"/>
          <w:szCs w:val="22"/>
        </w:rPr>
        <w:t>.</w:t>
      </w:r>
      <w:r w:rsidRPr="001A288D">
        <w:rPr>
          <w:rFonts w:ascii="Arial" w:hAnsi="Arial" w:cs="Arial"/>
          <w:bCs/>
          <w:sz w:val="22"/>
          <w:szCs w:val="22"/>
        </w:rPr>
        <w:t xml:space="preserve"> Das macht HECK HOLZBAU A2, unabhängig von der Gebäudeklasse, immer und überall einsetzbar</w:t>
      </w:r>
      <w:r>
        <w:rPr>
          <w:rFonts w:ascii="Arial" w:hAnsi="Arial" w:cs="Arial"/>
          <w:bCs/>
          <w:sz w:val="22"/>
          <w:szCs w:val="22"/>
        </w:rPr>
        <w:t>, wenn es um die Dämmung von Außenwänden in Holzrahmenbauweise geht</w:t>
      </w:r>
      <w:r w:rsidRPr="001A288D">
        <w:rPr>
          <w:rFonts w:ascii="Arial" w:hAnsi="Arial" w:cs="Arial"/>
          <w:bCs/>
          <w:sz w:val="22"/>
          <w:szCs w:val="22"/>
        </w:rPr>
        <w:t>.</w:t>
      </w:r>
    </w:p>
    <w:p w14:paraId="0E5A1BA5" w14:textId="77777777" w:rsidR="001C01D8" w:rsidRPr="00F36FF7" w:rsidRDefault="001C01D8" w:rsidP="00756A49">
      <w:pPr>
        <w:spacing w:before="180" w:line="300" w:lineRule="atLeast"/>
        <w:ind w:right="-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Brandschutz an der Fassade leicht gemacht</w:t>
      </w:r>
    </w:p>
    <w:p w14:paraId="31E3396C" w14:textId="2263E66A" w:rsidR="001C01D8" w:rsidRDefault="00756A49" w:rsidP="00756A49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Pr="0012136A">
        <w:rPr>
          <w:rFonts w:ascii="Arial" w:hAnsi="Arial" w:cs="Arial"/>
          <w:bCs/>
          <w:sz w:val="22"/>
          <w:szCs w:val="22"/>
        </w:rPr>
        <w:t xml:space="preserve">m Holzrahmenbau sind die Anforderungen </w:t>
      </w:r>
      <w:r>
        <w:rPr>
          <w:rFonts w:ascii="Arial" w:hAnsi="Arial" w:cs="Arial"/>
          <w:bCs/>
          <w:sz w:val="22"/>
          <w:szCs w:val="22"/>
        </w:rPr>
        <w:t xml:space="preserve">an den Brandschutz </w:t>
      </w:r>
      <w:r w:rsidRPr="0012136A">
        <w:rPr>
          <w:rFonts w:ascii="Arial" w:hAnsi="Arial" w:cs="Arial"/>
          <w:bCs/>
          <w:sz w:val="22"/>
          <w:szCs w:val="22"/>
        </w:rPr>
        <w:t>besonders hoch, da für Holz als brennbaren Werkstoff spezielle Lösungen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2136A">
        <w:rPr>
          <w:rFonts w:ascii="Arial" w:hAnsi="Arial" w:cs="Arial"/>
          <w:bCs/>
          <w:sz w:val="22"/>
          <w:szCs w:val="22"/>
        </w:rPr>
        <w:t>gefunden werden müssen</w:t>
      </w:r>
      <w:r>
        <w:rPr>
          <w:rFonts w:ascii="Arial" w:hAnsi="Arial" w:cs="Arial"/>
          <w:bCs/>
          <w:sz w:val="22"/>
          <w:szCs w:val="22"/>
        </w:rPr>
        <w:t>. D</w:t>
      </w:r>
      <w:r w:rsidRPr="001A288D">
        <w:rPr>
          <w:rFonts w:ascii="Arial" w:hAnsi="Arial" w:cs="Arial"/>
          <w:bCs/>
          <w:sz w:val="22"/>
          <w:szCs w:val="22"/>
        </w:rPr>
        <w:t>ie Schaffung zusätzlichen Wohnraums in Großstädten durch Aufstockungen oder die Errichtung von Dachappartements als „leichte“ Alternative zu massiven Auf</w:t>
      </w:r>
      <w:r>
        <w:rPr>
          <w:rFonts w:ascii="Arial" w:hAnsi="Arial" w:cs="Arial"/>
          <w:bCs/>
          <w:sz w:val="22"/>
          <w:szCs w:val="22"/>
        </w:rPr>
        <w:t>- oder An</w:t>
      </w:r>
      <w:r w:rsidRPr="001A288D">
        <w:rPr>
          <w:rFonts w:ascii="Arial" w:hAnsi="Arial" w:cs="Arial"/>
          <w:bCs/>
          <w:sz w:val="22"/>
          <w:szCs w:val="22"/>
        </w:rPr>
        <w:t xml:space="preserve">bauten stellten den vorbeugenden Brandschutz immer wieder vor </w:t>
      </w:r>
      <w:r>
        <w:rPr>
          <w:rFonts w:ascii="Arial" w:hAnsi="Arial" w:cs="Arial"/>
          <w:bCs/>
          <w:sz w:val="22"/>
          <w:szCs w:val="22"/>
        </w:rPr>
        <w:t xml:space="preserve">Herausforderungen. </w:t>
      </w:r>
      <w:r w:rsidRPr="001A288D">
        <w:rPr>
          <w:rFonts w:ascii="Arial" w:hAnsi="Arial" w:cs="Arial"/>
          <w:bCs/>
          <w:sz w:val="22"/>
          <w:szCs w:val="22"/>
        </w:rPr>
        <w:t xml:space="preserve">Manches Nutzungskonzept erwies sich </w:t>
      </w:r>
      <w:r>
        <w:rPr>
          <w:rFonts w:ascii="Arial" w:hAnsi="Arial" w:cs="Arial"/>
          <w:bCs/>
          <w:sz w:val="22"/>
          <w:szCs w:val="22"/>
        </w:rPr>
        <w:t xml:space="preserve">letztlich </w:t>
      </w:r>
      <w:r w:rsidRPr="001A288D">
        <w:rPr>
          <w:rFonts w:ascii="Arial" w:hAnsi="Arial" w:cs="Arial"/>
          <w:bCs/>
          <w:sz w:val="22"/>
          <w:szCs w:val="22"/>
        </w:rPr>
        <w:t xml:space="preserve">als nicht umsetzbar. </w:t>
      </w:r>
      <w:r w:rsidR="001C01D8" w:rsidRPr="001A288D">
        <w:rPr>
          <w:rFonts w:ascii="Arial" w:hAnsi="Arial" w:cs="Arial"/>
          <w:bCs/>
          <w:sz w:val="22"/>
          <w:szCs w:val="22"/>
        </w:rPr>
        <w:t>Mit dem nicht</w:t>
      </w:r>
      <w:r w:rsidR="001C01D8">
        <w:rPr>
          <w:rFonts w:ascii="Arial" w:hAnsi="Arial" w:cs="Arial"/>
          <w:bCs/>
          <w:sz w:val="22"/>
          <w:szCs w:val="22"/>
        </w:rPr>
        <w:t xml:space="preserve">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brennbaren </w:t>
      </w:r>
      <w:r w:rsidR="001C01D8">
        <w:rPr>
          <w:rFonts w:ascii="Arial" w:hAnsi="Arial" w:cs="Arial"/>
          <w:bCs/>
          <w:sz w:val="22"/>
          <w:szCs w:val="22"/>
        </w:rPr>
        <w:t>Dämmsystem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 HECK HOLZBAU A2 </w:t>
      </w:r>
      <w:r w:rsidR="001C01D8">
        <w:rPr>
          <w:rFonts w:ascii="Arial" w:hAnsi="Arial" w:cs="Arial"/>
          <w:bCs/>
          <w:sz w:val="22"/>
          <w:szCs w:val="22"/>
        </w:rPr>
        <w:t>gehören brandschutztechnische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 Beschränkungen und Reglementierungen</w:t>
      </w:r>
      <w:r w:rsidR="001C01D8">
        <w:rPr>
          <w:rFonts w:ascii="Arial" w:hAnsi="Arial" w:cs="Arial"/>
          <w:bCs/>
          <w:sz w:val="22"/>
          <w:szCs w:val="22"/>
        </w:rPr>
        <w:t xml:space="preserve"> beim WDVS der Vergangenheit an.</w:t>
      </w:r>
    </w:p>
    <w:p w14:paraId="751EABB7" w14:textId="77777777" w:rsidR="001C01D8" w:rsidRPr="00D47EC5" w:rsidRDefault="001C01D8" w:rsidP="00756A49">
      <w:pPr>
        <w:spacing w:before="180" w:line="300" w:lineRule="atLeast"/>
        <w:ind w:right="-40"/>
        <w:rPr>
          <w:rFonts w:ascii="Arial" w:hAnsi="Arial" w:cs="Arial"/>
          <w:b/>
          <w:sz w:val="22"/>
          <w:szCs w:val="22"/>
        </w:rPr>
      </w:pPr>
      <w:r w:rsidRPr="00D47EC5">
        <w:rPr>
          <w:rFonts w:ascii="Arial" w:hAnsi="Arial" w:cs="Arial"/>
          <w:b/>
          <w:sz w:val="22"/>
          <w:szCs w:val="22"/>
        </w:rPr>
        <w:t>Klassische Verarbeitung</w:t>
      </w:r>
    </w:p>
    <w:p w14:paraId="34AE7043" w14:textId="77777777" w:rsidR="001C01D8" w:rsidRDefault="001C01D8" w:rsidP="00756A49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Die Verarbeitung des WDV-Systems erfolgt klassisch. Mit einem für Holzuntergründe geeigneten Klebemörtel (HECK BK FLEX A2) wird der Steinwolle-Dämmstoff am Holzuntergrund befestigt, anschließend per Schraubdübel fixiert, danach armiert und verputzt. Alle erforderlichen Produkte gemäß Zulassung, eine ausführliche Broschüre sowie ein Verarbeitungsvideo zu HECK HOLZBAU A2 sind unter </w:t>
      </w:r>
      <w:hyperlink r:id="rId8" w:history="1">
        <w:r w:rsidRPr="00A131B0">
          <w:rPr>
            <w:rStyle w:val="Hyperlink"/>
            <w:rFonts w:ascii="Arial" w:hAnsi="Arial" w:cs="Arial"/>
            <w:bCs/>
            <w:sz w:val="22"/>
            <w:szCs w:val="22"/>
          </w:rPr>
          <w:t>www.wall-systems.com</w:t>
        </w:r>
      </w:hyperlink>
      <w:r>
        <w:rPr>
          <w:rFonts w:ascii="Arial" w:hAnsi="Arial" w:cs="Arial"/>
          <w:bCs/>
          <w:sz w:val="22"/>
          <w:szCs w:val="22"/>
        </w:rPr>
        <w:t xml:space="preserve"> zu finden.</w:t>
      </w:r>
    </w:p>
    <w:p w14:paraId="231579A8" w14:textId="77777777" w:rsidR="001C01D8" w:rsidRPr="00400C71" w:rsidRDefault="001C01D8" w:rsidP="00756A49">
      <w:pPr>
        <w:spacing w:before="180" w:line="300" w:lineRule="atLeast"/>
        <w:ind w:right="-40"/>
        <w:rPr>
          <w:rFonts w:ascii="Arial" w:hAnsi="Arial" w:cs="Arial"/>
          <w:b/>
          <w:sz w:val="22"/>
          <w:szCs w:val="22"/>
        </w:rPr>
      </w:pPr>
      <w:r w:rsidRPr="00400C71">
        <w:rPr>
          <w:rFonts w:ascii="Arial" w:hAnsi="Arial" w:cs="Arial"/>
          <w:b/>
          <w:sz w:val="22"/>
          <w:szCs w:val="22"/>
        </w:rPr>
        <w:t>Natürlich nachhaltig</w:t>
      </w:r>
    </w:p>
    <w:p w14:paraId="5E951468" w14:textId="37F6170A" w:rsidR="00756A49" w:rsidRDefault="001C01D8" w:rsidP="00F95AF0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  <w:r w:rsidRPr="00400C71">
        <w:rPr>
          <w:rFonts w:ascii="Arial" w:hAnsi="Arial" w:cs="Arial"/>
          <w:bCs/>
          <w:sz w:val="22"/>
          <w:szCs w:val="22"/>
        </w:rPr>
        <w:t>Steinwolle und Holz – das passt gut zusammen</w:t>
      </w:r>
      <w:r w:rsidR="00756A49">
        <w:rPr>
          <w:rFonts w:ascii="Arial" w:hAnsi="Arial" w:cs="Arial"/>
          <w:bCs/>
          <w:sz w:val="22"/>
          <w:szCs w:val="22"/>
        </w:rPr>
        <w:t xml:space="preserve"> und kombiniert </w:t>
      </w:r>
      <w:r w:rsidRPr="00400C71">
        <w:rPr>
          <w:rFonts w:ascii="Arial" w:hAnsi="Arial" w:cs="Arial"/>
          <w:bCs/>
          <w:sz w:val="22"/>
          <w:szCs w:val="22"/>
        </w:rPr>
        <w:t>beim Bauen Individualität</w:t>
      </w:r>
      <w:r>
        <w:rPr>
          <w:rFonts w:ascii="Arial" w:hAnsi="Arial" w:cs="Arial"/>
          <w:bCs/>
          <w:sz w:val="22"/>
          <w:szCs w:val="22"/>
        </w:rPr>
        <w:t xml:space="preserve"> und F</w:t>
      </w:r>
      <w:r w:rsidRPr="00400C71">
        <w:rPr>
          <w:rFonts w:ascii="Arial" w:hAnsi="Arial" w:cs="Arial"/>
          <w:bCs/>
          <w:sz w:val="22"/>
          <w:szCs w:val="22"/>
        </w:rPr>
        <w:t>lexibilität</w:t>
      </w:r>
      <w:r w:rsidR="00756A49">
        <w:rPr>
          <w:rFonts w:ascii="Arial" w:hAnsi="Arial" w:cs="Arial"/>
          <w:bCs/>
          <w:sz w:val="22"/>
          <w:szCs w:val="22"/>
        </w:rPr>
        <w:t xml:space="preserve"> mit </w:t>
      </w:r>
      <w:r w:rsidRPr="00400C71">
        <w:rPr>
          <w:rFonts w:ascii="Arial" w:hAnsi="Arial" w:cs="Arial"/>
          <w:bCs/>
          <w:sz w:val="22"/>
          <w:szCs w:val="22"/>
        </w:rPr>
        <w:t>Ökologie, Ressourceneffizienz und Nachhaltigkeit</w:t>
      </w:r>
      <w:r w:rsidR="00756A49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Das Steinwolle-Recyclingsystem HECKCYCLE funktioniert übrigens auch beim HECK HOLZBAU A2 Dämmsystem. Steinwolle-Verschnitt von der Baustelle kann darüber gesammelt, zurückgeführt und zu neuem Steinwolle-Dämmstoff verarbeitet werden.</w:t>
      </w:r>
    </w:p>
    <w:p w14:paraId="0BE45895" w14:textId="77777777" w:rsidR="00F95AF0" w:rsidRDefault="00F95AF0" w:rsidP="00F95AF0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409B2747" w14:textId="1D117930" w:rsidR="00F95AF0" w:rsidRDefault="00F95AF0" w:rsidP="00F95AF0">
      <w:pPr>
        <w:rPr>
          <w:rFonts w:ascii="Verdana" w:hAnsi="Verdana"/>
          <w:i/>
        </w:rPr>
      </w:pPr>
      <w:r w:rsidRPr="00D1596E">
        <w:rPr>
          <w:rFonts w:ascii="Verdana" w:hAnsi="Verdana"/>
          <w:i/>
        </w:rPr>
        <w:t>(2.</w:t>
      </w:r>
      <w:r w:rsidR="00E64D36">
        <w:rPr>
          <w:rFonts w:ascii="Verdana" w:hAnsi="Verdana"/>
          <w:i/>
        </w:rPr>
        <w:t>682</w:t>
      </w:r>
      <w:r w:rsidRPr="00D1596E">
        <w:rPr>
          <w:rFonts w:ascii="Verdana" w:hAnsi="Verdana"/>
          <w:i/>
        </w:rPr>
        <w:t xml:space="preserve"> Zeichen inklusive Leerzeichen)</w:t>
      </w:r>
      <w:del w:id="0" w:author="Ingrid Kittelberger" w:date="2023-03-22T09:46:00Z">
        <w:r w:rsidDel="00131901">
          <w:rPr>
            <w:rFonts w:ascii="Verdana" w:hAnsi="Verdana"/>
            <w:i/>
          </w:rPr>
          <w:delText xml:space="preserve"> </w:delText>
        </w:r>
      </w:del>
    </w:p>
    <w:p w14:paraId="5227169B" w14:textId="77777777" w:rsidR="00F95AF0" w:rsidRDefault="00F95AF0" w:rsidP="00F95AF0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1B3EA902" w14:textId="77777777" w:rsidR="00F95AF0" w:rsidRDefault="00F95AF0" w:rsidP="00F95AF0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4DE67FE0" w14:textId="77777777" w:rsidR="00F95AF0" w:rsidRDefault="00F95AF0" w:rsidP="00F95AF0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64E1C7EF" w14:textId="77777777" w:rsidR="00D1596E" w:rsidRDefault="00D1596E" w:rsidP="00F95AF0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471F6DB2" w14:textId="77777777" w:rsidR="001C01D8" w:rsidRDefault="001C01D8" w:rsidP="001C01D8">
      <w:pPr>
        <w:spacing w:line="300" w:lineRule="atLeast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1BC028B9" w14:textId="77777777" w:rsidR="001C01D8" w:rsidRPr="00FE73B0" w:rsidRDefault="001C01D8" w:rsidP="001C01D8">
      <w:pPr>
        <w:spacing w:line="300" w:lineRule="atLeast"/>
        <w:ind w:right="-41"/>
        <w:rPr>
          <w:rFonts w:ascii="Arial" w:hAnsi="Arial" w:cs="Arial"/>
          <w:i/>
          <w:iCs/>
          <w:sz w:val="22"/>
          <w:szCs w:val="22"/>
          <w:u w:val="single"/>
        </w:rPr>
      </w:pPr>
      <w:r w:rsidRPr="00FE73B0">
        <w:rPr>
          <w:rFonts w:ascii="Arial" w:hAnsi="Arial" w:cs="Arial"/>
          <w:i/>
          <w:iCs/>
          <w:sz w:val="22"/>
          <w:szCs w:val="22"/>
          <w:u w:val="single"/>
        </w:rPr>
        <w:t>Über HECK</w:t>
      </w:r>
    </w:p>
    <w:p w14:paraId="069E07A1" w14:textId="4AB95DCD" w:rsidR="003A33AB" w:rsidRPr="00F95AF0" w:rsidRDefault="001C01D8" w:rsidP="003173A5">
      <w:pPr>
        <w:spacing w:before="120" w:line="300" w:lineRule="atLeast"/>
        <w:ind w:right="-40"/>
        <w:rPr>
          <w:rFonts w:ascii="Arial" w:hAnsi="Arial" w:cs="Arial"/>
          <w:i/>
          <w:iCs/>
          <w:sz w:val="22"/>
          <w:szCs w:val="22"/>
        </w:rPr>
      </w:pPr>
      <w:r w:rsidRPr="00FE73B0">
        <w:rPr>
          <w:rFonts w:ascii="Arial" w:hAnsi="Arial" w:cs="Arial"/>
          <w:i/>
          <w:iCs/>
          <w:sz w:val="22"/>
          <w:szCs w:val="22"/>
        </w:rPr>
        <w:t>HECK Wall Systems mit Sitz in Marktredwitz (Oberfranken) ist ein Hersteller von Spezialbaustoffen für Wärmedämmung und Bausanierung und Teil des ROCKWOOL-Konzerns. Die Produktpalette umfasst neben Wärmedämm-Verbundsystemen aus Steinwolle auch die Bereiche Abdichtung, Unter-, Ober-, Dämm- und Sanierputze, In</w:t>
      </w:r>
      <w:r w:rsidR="00F95AF0">
        <w:rPr>
          <w:rFonts w:ascii="Arial" w:hAnsi="Arial" w:cs="Arial"/>
          <w:i/>
          <w:iCs/>
          <w:sz w:val="22"/>
          <w:szCs w:val="22"/>
        </w:rPr>
        <w:t>nendämmlösungen sowie Anstriche.</w:t>
      </w:r>
    </w:p>
    <w:p w14:paraId="183C343F" w14:textId="77777777" w:rsidR="00706713" w:rsidRDefault="00706713" w:rsidP="00706713">
      <w:pPr>
        <w:rPr>
          <w:rFonts w:ascii="Verdana" w:hAnsi="Verdana"/>
          <w:i/>
        </w:rPr>
      </w:pPr>
    </w:p>
    <w:p w14:paraId="66EF05DC" w14:textId="77777777" w:rsidR="00183A9B" w:rsidRPr="00584EB9" w:rsidRDefault="00002672" w:rsidP="009F32D9">
      <w:pPr>
        <w:pStyle w:val="Textkrper3"/>
        <w:spacing w:after="0"/>
        <w:rPr>
          <w:b w:val="0"/>
          <w:i/>
          <w:color w:val="000000"/>
        </w:rPr>
      </w:pPr>
      <w:r w:rsidRPr="00584EB9">
        <w:rPr>
          <w:rFonts w:cs="Arial"/>
        </w:rPr>
        <w:t>--------------------------------------------------------------------------------------------</w:t>
      </w:r>
    </w:p>
    <w:p w14:paraId="7AC0AEBF" w14:textId="77777777" w:rsidR="00002672" w:rsidRDefault="00002672" w:rsidP="009F32D9">
      <w:pPr>
        <w:pStyle w:val="Textkrper3"/>
        <w:spacing w:after="0"/>
        <w:rPr>
          <w:b w:val="0"/>
          <w:i/>
          <w:color w:val="000000"/>
        </w:rPr>
      </w:pPr>
    </w:p>
    <w:p w14:paraId="3CCE6BE0" w14:textId="5C0E6204" w:rsidR="00960449" w:rsidRDefault="00960449" w:rsidP="00960449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</w:t>
      </w:r>
      <w:r w:rsidRPr="00212CBD">
        <w:rPr>
          <w:i/>
          <w:color w:val="000000"/>
        </w:rPr>
        <w:t xml:space="preserve">  </w:t>
      </w:r>
    </w:p>
    <w:p w14:paraId="560D43C5" w14:textId="69D3C0E5" w:rsidR="00960449" w:rsidRPr="005E7E2B" w:rsidRDefault="00843387" w:rsidP="00843387">
      <w:pPr>
        <w:pStyle w:val="Textkrper3"/>
        <w:spacing w:before="120" w:after="0"/>
        <w:rPr>
          <w:rFonts w:cs="Arial"/>
          <w:b w:val="0"/>
          <w:i/>
          <w:shd w:val="clear" w:color="auto" w:fill="FFFFFF"/>
        </w:rPr>
      </w:pPr>
      <w:r w:rsidRPr="00843387">
        <w:rPr>
          <w:rFonts w:cs="Arial"/>
          <w:bCs/>
          <w:i/>
          <w:iCs/>
        </w:rPr>
        <w:t>1-Brandschutz-WDVS_Holzbau</w:t>
      </w:r>
      <w:r w:rsidR="003D0717" w:rsidRPr="005E7E2B">
        <w:rPr>
          <w:rFonts w:cs="Arial"/>
          <w:bCs/>
          <w:i/>
          <w:iCs/>
        </w:rPr>
        <w:t>:</w:t>
      </w:r>
      <w:r w:rsidR="00960449" w:rsidRPr="005E7E2B">
        <w:rPr>
          <w:rFonts w:cs="Arial"/>
          <w:bCs/>
          <w:i/>
          <w:iCs/>
        </w:rPr>
        <w:t xml:space="preserve"> </w:t>
      </w:r>
      <w:r w:rsidRPr="00843387">
        <w:rPr>
          <w:rFonts w:cs="Arial"/>
          <w:b w:val="0"/>
          <w:bCs/>
          <w:i/>
          <w:iCs/>
        </w:rPr>
        <w:t>Da</w:t>
      </w:r>
      <w:r>
        <w:rPr>
          <w:rFonts w:cs="Arial"/>
          <w:b w:val="0"/>
          <w:bCs/>
          <w:i/>
          <w:iCs/>
        </w:rPr>
        <w:t>s</w:t>
      </w:r>
      <w:r w:rsidRPr="00843387">
        <w:rPr>
          <w:rFonts w:cs="Arial"/>
          <w:b w:val="0"/>
          <w:bCs/>
          <w:i/>
          <w:iCs/>
        </w:rPr>
        <w:t xml:space="preserve"> </w:t>
      </w:r>
      <w:r w:rsidRPr="00843387">
        <w:rPr>
          <w:rFonts w:cs="Arial"/>
          <w:b w:val="0"/>
          <w:bCs/>
          <w:i/>
        </w:rPr>
        <w:t xml:space="preserve">erste zugelassene, nicht brennbare Wärmedämm-Verbundsystem </w:t>
      </w:r>
      <w:r w:rsidR="0090717C">
        <w:rPr>
          <w:rFonts w:cs="Arial"/>
          <w:b w:val="0"/>
          <w:bCs/>
          <w:i/>
        </w:rPr>
        <w:t xml:space="preserve">von HECK speziell </w:t>
      </w:r>
      <w:r w:rsidRPr="00843387">
        <w:rPr>
          <w:rFonts w:cs="Arial"/>
          <w:b w:val="0"/>
          <w:bCs/>
          <w:i/>
        </w:rPr>
        <w:t>für den Holzrahmenbau erfüllt die maximalen Anforderungen an den vorbeugenden Brandschut</w:t>
      </w:r>
      <w:r>
        <w:rPr>
          <w:rFonts w:cs="Arial"/>
          <w:b w:val="0"/>
          <w:bCs/>
          <w:i/>
        </w:rPr>
        <w:t>z.</w:t>
      </w:r>
      <w:r w:rsidR="00197DDE" w:rsidRPr="005E7E2B">
        <w:rPr>
          <w:rFonts w:cs="Arial"/>
          <w:b w:val="0"/>
          <w:i/>
          <w:iCs/>
        </w:rPr>
        <w:t xml:space="preserve"> (Bild: Heck Wall Systems)</w:t>
      </w:r>
    </w:p>
    <w:p w14:paraId="55EDBCC6" w14:textId="77777777" w:rsidR="00960449" w:rsidRPr="005E7E2B" w:rsidRDefault="00960449" w:rsidP="00843387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14:paraId="1C6FDA76" w14:textId="59A6E56D" w:rsidR="00960449" w:rsidRPr="00843387" w:rsidRDefault="00843387" w:rsidP="00843387">
      <w:pPr>
        <w:pStyle w:val="Textkrper3"/>
        <w:spacing w:after="0"/>
        <w:rPr>
          <w:b w:val="0"/>
          <w:i/>
        </w:rPr>
      </w:pPr>
      <w:r w:rsidRPr="00843387">
        <w:rPr>
          <w:rFonts w:cs="Arial"/>
          <w:bCs/>
          <w:i/>
          <w:iCs/>
        </w:rPr>
        <w:t>2-Brandschutz-WDVS_Holzbau_Systemaufbau</w:t>
      </w:r>
      <w:r w:rsidR="003D0717" w:rsidRPr="005E7E2B">
        <w:rPr>
          <w:rFonts w:cs="Arial"/>
          <w:bCs/>
          <w:i/>
          <w:iCs/>
        </w:rPr>
        <w:t>:</w:t>
      </w:r>
      <w:r w:rsidR="00960449" w:rsidRPr="005E7E2B">
        <w:rPr>
          <w:b w:val="0"/>
          <w:i/>
        </w:rPr>
        <w:t xml:space="preserve"> </w:t>
      </w:r>
      <w:r w:rsidRPr="00843387">
        <w:rPr>
          <w:rFonts w:cs="Arial"/>
          <w:b w:val="0"/>
          <w:i/>
          <w:iCs/>
        </w:rPr>
        <w:t>Das neue, nicht brennbare Wärmedämm-Verbundsystem mit Steinwolle-Dämmstoff ist nach Euroklasse A2 zertifiziert</w:t>
      </w:r>
      <w:r>
        <w:rPr>
          <w:rFonts w:cs="Arial"/>
          <w:b w:val="0"/>
          <w:i/>
          <w:iCs/>
        </w:rPr>
        <w:t>.</w:t>
      </w:r>
      <w:r w:rsidR="00197DDE" w:rsidRPr="00843387">
        <w:rPr>
          <w:rFonts w:cs="Arial"/>
          <w:b w:val="0"/>
          <w:i/>
          <w:iCs/>
        </w:rPr>
        <w:t xml:space="preserve"> (Bild: Heck Wall Systems)</w:t>
      </w:r>
    </w:p>
    <w:p w14:paraId="0A1CB53D" w14:textId="77777777" w:rsidR="00960449" w:rsidRPr="005E7E2B" w:rsidRDefault="00960449" w:rsidP="00843387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14:paraId="0A61ACDF" w14:textId="51FC983B" w:rsidR="00960449" w:rsidRPr="005E7E2B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3-Brandschutz-WDVS_Holzbau_Baustelle</w:t>
      </w:r>
      <w:r w:rsidR="003D0717" w:rsidRPr="005E7E2B">
        <w:rPr>
          <w:rFonts w:ascii="Verdana" w:hAnsi="Verdana" w:cs="Arial"/>
          <w:b/>
          <w:bCs/>
          <w:i/>
          <w:iCs/>
        </w:rPr>
        <w:t xml:space="preserve">: </w:t>
      </w:r>
      <w:r w:rsidRPr="00843387">
        <w:rPr>
          <w:rFonts w:ascii="Verdana" w:hAnsi="Verdana" w:cs="Arial"/>
          <w:bCs/>
          <w:i/>
        </w:rPr>
        <w:t>HECK HOLZBAU A2</w:t>
      </w:r>
      <w:r w:rsidR="0059125B">
        <w:rPr>
          <w:rFonts w:ascii="Verdana" w:hAnsi="Verdana" w:cs="Arial"/>
          <w:bCs/>
          <w:i/>
        </w:rPr>
        <w:t xml:space="preserve"> ist</w:t>
      </w:r>
      <w:r w:rsidRPr="00843387">
        <w:rPr>
          <w:rFonts w:ascii="Verdana" w:hAnsi="Verdana" w:cs="Arial"/>
          <w:bCs/>
          <w:i/>
        </w:rPr>
        <w:t xml:space="preserve"> immer und überall einsetzbar, wenn es um die Dämmung von Außenwänden in Holzrahmenbauweise geht</w:t>
      </w:r>
      <w:r w:rsidR="00197DDE" w:rsidRPr="00843387">
        <w:rPr>
          <w:rFonts w:ascii="Verdana" w:hAnsi="Verdana"/>
          <w:i/>
        </w:rPr>
        <w:t>.</w:t>
      </w:r>
      <w:r w:rsidR="00197DDE" w:rsidRPr="005E7E2B">
        <w:rPr>
          <w:rFonts w:ascii="Verdana" w:hAnsi="Verdana" w:cs="Arial"/>
          <w:i/>
          <w:iCs/>
        </w:rPr>
        <w:t xml:space="preserve"> (</w:t>
      </w:r>
      <w:r w:rsidR="005E7E2B">
        <w:rPr>
          <w:rFonts w:ascii="Verdana" w:hAnsi="Verdana" w:cs="Arial"/>
          <w:i/>
          <w:iCs/>
        </w:rPr>
        <w:t>Bild</w:t>
      </w:r>
      <w:r w:rsidR="00197DDE" w:rsidRPr="005E7E2B">
        <w:rPr>
          <w:rFonts w:ascii="Verdana" w:hAnsi="Verdana" w:cs="Arial"/>
          <w:i/>
          <w:iCs/>
        </w:rPr>
        <w:t>: Heck Wall Systems)</w:t>
      </w:r>
    </w:p>
    <w:p w14:paraId="603193F8" w14:textId="77777777" w:rsidR="00960449" w:rsidRPr="005E7E2B" w:rsidRDefault="00960449" w:rsidP="00843387">
      <w:pPr>
        <w:pStyle w:val="Textkrper3"/>
        <w:spacing w:after="0"/>
        <w:rPr>
          <w:rFonts w:cs="Arial"/>
          <w:bCs/>
          <w:i/>
          <w:iCs/>
        </w:rPr>
      </w:pPr>
    </w:p>
    <w:p w14:paraId="69066A55" w14:textId="481ACB23" w:rsidR="00960449" w:rsidRPr="0059125B" w:rsidRDefault="00843387" w:rsidP="0059125B">
      <w:pPr>
        <w:spacing w:line="280" w:lineRule="atLeast"/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4-Brandschutz-WDVS_Holzbau_Verarbeitung-01</w:t>
      </w:r>
      <w:r w:rsidR="00960449" w:rsidRPr="005E7E2B">
        <w:rPr>
          <w:rFonts w:ascii="Verdana" w:hAnsi="Verdana" w:cs="Arial"/>
          <w:b/>
          <w:i/>
          <w:iCs/>
        </w:rPr>
        <w:t>:</w:t>
      </w:r>
      <w:r w:rsidR="00960449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Die Verarbeitung des WDV-Systems erfolgt ganz klassisch. Der spezielle Klebemörtel wird auf</w:t>
      </w:r>
      <w:r w:rsidR="0059125B">
        <w:rPr>
          <w:rFonts w:ascii="Verdana" w:hAnsi="Verdana" w:cs="Arial"/>
          <w:i/>
          <w:iCs/>
        </w:rPr>
        <w:t xml:space="preserve"> den Holzuntergrund aufgebracht</w:t>
      </w:r>
      <w:r w:rsidR="00197DDE" w:rsidRPr="0059125B">
        <w:rPr>
          <w:rFonts w:ascii="Verdana" w:hAnsi="Verdana"/>
          <w:i/>
        </w:rPr>
        <w:t>. (</w:t>
      </w:r>
      <w:r w:rsidR="005E7E2B" w:rsidRPr="0059125B">
        <w:rPr>
          <w:rFonts w:ascii="Verdana" w:hAnsi="Verdana" w:cs="Arial"/>
          <w:i/>
          <w:iCs/>
        </w:rPr>
        <w:t>Bild</w:t>
      </w:r>
      <w:r w:rsidR="00197DDE" w:rsidRPr="0059125B">
        <w:rPr>
          <w:rFonts w:ascii="Verdana" w:hAnsi="Verdana"/>
          <w:i/>
        </w:rPr>
        <w:t xml:space="preserve">: Heck Wall Systems) </w:t>
      </w:r>
    </w:p>
    <w:p w14:paraId="34F4B6C8" w14:textId="77777777" w:rsidR="008309F6" w:rsidRPr="005E7E2B" w:rsidRDefault="008309F6" w:rsidP="00843387">
      <w:pPr>
        <w:ind w:right="-40"/>
        <w:rPr>
          <w:rFonts w:ascii="Verdana" w:hAnsi="Verdana" w:cs="Arial"/>
          <w:i/>
          <w:iCs/>
        </w:rPr>
      </w:pPr>
    </w:p>
    <w:p w14:paraId="2B14D825" w14:textId="65C50F5E" w:rsidR="008309F6" w:rsidRPr="0059125B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5-Brandschutz-WDVS_Holzbau_Verarbeitung-02</w:t>
      </w:r>
      <w:r w:rsidR="008309F6" w:rsidRPr="005E7E2B">
        <w:rPr>
          <w:rFonts w:ascii="Verdana" w:hAnsi="Verdana" w:cs="Arial"/>
          <w:b/>
          <w:i/>
          <w:iCs/>
        </w:rPr>
        <w:t>:</w:t>
      </w:r>
      <w:r w:rsidR="008309F6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Anschließend werden die Dämmplatte</w:t>
      </w:r>
      <w:r w:rsidR="0059125B">
        <w:rPr>
          <w:rFonts w:ascii="Verdana" w:hAnsi="Verdana" w:cs="Arial"/>
          <w:i/>
          <w:iCs/>
        </w:rPr>
        <w:t xml:space="preserve">n angedrückt und </w:t>
      </w:r>
      <w:r w:rsidR="00DA76D5">
        <w:rPr>
          <w:rFonts w:ascii="Verdana" w:hAnsi="Verdana" w:cs="Arial"/>
          <w:i/>
          <w:iCs/>
        </w:rPr>
        <w:t>eingeschwemmt</w:t>
      </w:r>
      <w:r w:rsidR="0059125B">
        <w:rPr>
          <w:rFonts w:ascii="Verdana" w:hAnsi="Verdana" w:cs="Arial"/>
          <w:i/>
          <w:iCs/>
        </w:rPr>
        <w:t>.</w:t>
      </w:r>
      <w:r w:rsidR="00C20057" w:rsidRPr="0059125B">
        <w:rPr>
          <w:rFonts w:ascii="Verdana" w:hAnsi="Verdana" w:cs="Arial"/>
          <w:i/>
          <w:iCs/>
        </w:rPr>
        <w:t xml:space="preserve"> (</w:t>
      </w:r>
      <w:r w:rsidR="005E7E2B" w:rsidRPr="0059125B">
        <w:rPr>
          <w:rFonts w:ascii="Verdana" w:hAnsi="Verdana" w:cs="Arial"/>
          <w:i/>
          <w:iCs/>
        </w:rPr>
        <w:t>Bild</w:t>
      </w:r>
      <w:r w:rsidR="00C20057" w:rsidRPr="0059125B">
        <w:rPr>
          <w:rFonts w:ascii="Verdana" w:hAnsi="Verdana" w:cs="Arial"/>
          <w:i/>
          <w:iCs/>
        </w:rPr>
        <w:t>: Heck Wall Systems)</w:t>
      </w:r>
    </w:p>
    <w:p w14:paraId="5651A9DC" w14:textId="77777777" w:rsidR="00197DDE" w:rsidRPr="0059125B" w:rsidRDefault="00197DDE" w:rsidP="00843387">
      <w:pPr>
        <w:ind w:right="-40"/>
        <w:rPr>
          <w:rFonts w:ascii="Verdana" w:hAnsi="Verdana" w:cs="Arial"/>
          <w:i/>
          <w:iCs/>
        </w:rPr>
      </w:pPr>
    </w:p>
    <w:p w14:paraId="6E83EAD6" w14:textId="0E626778" w:rsidR="00197DDE" w:rsidRPr="0059125B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6-Brandschutz-WDVS_Holzbau_Verarbeitung-03</w:t>
      </w:r>
      <w:r w:rsidR="00197DDE" w:rsidRPr="005E7E2B">
        <w:rPr>
          <w:rFonts w:ascii="Verdana" w:hAnsi="Verdana" w:cs="Arial"/>
          <w:b/>
          <w:i/>
          <w:iCs/>
        </w:rPr>
        <w:t>:</w:t>
      </w:r>
      <w:r w:rsidR="00197DDE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Die Verdübelung erfolgt mittels Schraubdübel</w:t>
      </w:r>
      <w:r w:rsidR="0059125B">
        <w:rPr>
          <w:rFonts w:ascii="Verdana" w:hAnsi="Verdana" w:cs="Arial"/>
          <w:i/>
          <w:iCs/>
        </w:rPr>
        <w:t>.</w:t>
      </w:r>
      <w:r w:rsidR="00DD5B7A" w:rsidRPr="0059125B">
        <w:rPr>
          <w:rFonts w:ascii="Verdana" w:hAnsi="Verdana" w:cs="Arial"/>
          <w:i/>
          <w:iCs/>
        </w:rPr>
        <w:t xml:space="preserve"> (</w:t>
      </w:r>
      <w:r w:rsidR="005E7E2B" w:rsidRPr="0059125B">
        <w:rPr>
          <w:rFonts w:ascii="Verdana" w:hAnsi="Verdana" w:cs="Arial"/>
          <w:i/>
          <w:iCs/>
        </w:rPr>
        <w:t>Bild</w:t>
      </w:r>
      <w:r w:rsidR="00DD5B7A" w:rsidRPr="0059125B">
        <w:rPr>
          <w:rFonts w:ascii="Verdana" w:hAnsi="Verdana" w:cs="Arial"/>
          <w:i/>
          <w:iCs/>
        </w:rPr>
        <w:t>: Heck Wall Systems)</w:t>
      </w:r>
    </w:p>
    <w:p w14:paraId="55D510F2" w14:textId="77777777" w:rsidR="00197DDE" w:rsidRPr="005E7E2B" w:rsidRDefault="00197DDE" w:rsidP="00843387">
      <w:pPr>
        <w:ind w:right="-40"/>
        <w:rPr>
          <w:rFonts w:ascii="Verdana" w:hAnsi="Verdana" w:cs="Arial"/>
          <w:i/>
          <w:iCs/>
        </w:rPr>
      </w:pPr>
    </w:p>
    <w:p w14:paraId="69F801D5" w14:textId="24B0DC13" w:rsidR="00197DDE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7-Brandschutz-WDVS_Holzbau_Verarbeitung-04</w:t>
      </w:r>
      <w:r w:rsidR="00197DDE" w:rsidRPr="005E7E2B">
        <w:rPr>
          <w:rFonts w:ascii="Verdana" w:hAnsi="Verdana" w:cs="Arial"/>
          <w:b/>
          <w:i/>
          <w:iCs/>
        </w:rPr>
        <w:t>:</w:t>
      </w:r>
      <w:r w:rsidR="00197DDE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Danach wird die Gewebearmierung vorgenommen</w:t>
      </w:r>
      <w:r w:rsidR="00197DDE" w:rsidRPr="0059125B">
        <w:rPr>
          <w:rFonts w:ascii="Verdana" w:hAnsi="Verdana" w:cs="Arial"/>
          <w:i/>
          <w:iCs/>
        </w:rPr>
        <w:t>.</w:t>
      </w:r>
      <w:r w:rsidR="00DD5B7A" w:rsidRPr="0059125B">
        <w:rPr>
          <w:rFonts w:ascii="Verdana" w:hAnsi="Verdana" w:cs="Arial"/>
          <w:i/>
          <w:iCs/>
        </w:rPr>
        <w:t xml:space="preserve"> </w:t>
      </w:r>
      <w:r w:rsidR="00DD5B7A" w:rsidRPr="005E7E2B">
        <w:rPr>
          <w:rFonts w:ascii="Verdana" w:hAnsi="Verdana" w:cs="Arial"/>
          <w:i/>
          <w:iCs/>
        </w:rPr>
        <w:t>(</w:t>
      </w:r>
      <w:r w:rsidR="005E7E2B">
        <w:rPr>
          <w:rFonts w:ascii="Verdana" w:hAnsi="Verdana" w:cs="Arial"/>
          <w:i/>
          <w:iCs/>
        </w:rPr>
        <w:t>Bild</w:t>
      </w:r>
      <w:r w:rsidR="00DD5B7A" w:rsidRPr="005E7E2B">
        <w:rPr>
          <w:rFonts w:ascii="Verdana" w:hAnsi="Verdana" w:cs="Arial"/>
          <w:i/>
          <w:iCs/>
        </w:rPr>
        <w:t>: Heck Wall Systems)</w:t>
      </w:r>
    </w:p>
    <w:p w14:paraId="40857C42" w14:textId="77777777" w:rsidR="00843387" w:rsidRDefault="00843387" w:rsidP="00843387">
      <w:pPr>
        <w:ind w:right="-40"/>
        <w:rPr>
          <w:rFonts w:ascii="Verdana" w:hAnsi="Verdana" w:cs="Arial"/>
          <w:i/>
          <w:iCs/>
        </w:rPr>
      </w:pPr>
    </w:p>
    <w:p w14:paraId="0A9816F5" w14:textId="458A327F" w:rsidR="00843387" w:rsidRPr="005E7E2B" w:rsidRDefault="00843387" w:rsidP="00843387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  <w:r w:rsidRPr="00843387">
        <w:rPr>
          <w:rFonts w:cs="Arial"/>
          <w:bCs/>
          <w:i/>
          <w:iCs/>
        </w:rPr>
        <w:t>8-Brandschutz-WDVS_Holzbau_Verarbeitung-05</w:t>
      </w:r>
      <w:r w:rsidRPr="005E7E2B">
        <w:rPr>
          <w:rFonts w:cs="Arial"/>
          <w:bCs/>
          <w:i/>
          <w:iCs/>
        </w:rPr>
        <w:t xml:space="preserve">: </w:t>
      </w:r>
      <w:r w:rsidR="0059125B" w:rsidRPr="0059125B">
        <w:rPr>
          <w:rFonts w:cs="Arial"/>
          <w:b w:val="0"/>
          <w:i/>
          <w:iCs/>
        </w:rPr>
        <w:t>Abschließend erfolgt der Auftrag eines Oberputzes</w:t>
      </w:r>
      <w:r w:rsidR="0059125B">
        <w:rPr>
          <w:rFonts w:cs="Arial"/>
          <w:b w:val="0"/>
          <w:i/>
          <w:iCs/>
        </w:rPr>
        <w:t>.</w:t>
      </w:r>
      <w:r w:rsidRPr="005E7E2B">
        <w:rPr>
          <w:rFonts w:cs="Arial"/>
          <w:b w:val="0"/>
          <w:i/>
          <w:iCs/>
        </w:rPr>
        <w:t xml:space="preserve"> (Bild: Heck Wall Systems)</w:t>
      </w:r>
    </w:p>
    <w:p w14:paraId="07B5651D" w14:textId="77777777" w:rsidR="00843387" w:rsidRPr="005E7E2B" w:rsidRDefault="00843387" w:rsidP="00843387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14:paraId="54F4AE2D" w14:textId="53EB7C8A" w:rsidR="00843387" w:rsidRPr="003173A5" w:rsidRDefault="00843387" w:rsidP="003173A5">
      <w:pPr>
        <w:spacing w:line="280" w:lineRule="atLeast"/>
        <w:ind w:right="-40"/>
        <w:rPr>
          <w:rFonts w:ascii="Verdana" w:hAnsi="Verdana" w:cs="Arial"/>
          <w:i/>
          <w:iCs/>
        </w:rPr>
      </w:pPr>
      <w:r w:rsidRPr="003173A5">
        <w:rPr>
          <w:rFonts w:ascii="Verdana" w:hAnsi="Verdana" w:cs="Arial"/>
          <w:b/>
          <w:bCs/>
          <w:i/>
          <w:iCs/>
        </w:rPr>
        <w:t>9-Brandschutz-WDVS_Holzbau</w:t>
      </w:r>
      <w:r w:rsidR="003173A5" w:rsidRPr="003173A5">
        <w:rPr>
          <w:rFonts w:ascii="Verdana" w:hAnsi="Verdana" w:cs="Arial"/>
          <w:b/>
          <w:bCs/>
          <w:i/>
          <w:iCs/>
        </w:rPr>
        <w:t>_EFH</w:t>
      </w:r>
      <w:r w:rsidRPr="003173A5">
        <w:rPr>
          <w:rFonts w:ascii="Verdana" w:hAnsi="Verdana" w:cs="Arial"/>
          <w:b/>
          <w:bCs/>
          <w:i/>
          <w:iCs/>
        </w:rPr>
        <w:t>:</w:t>
      </w:r>
      <w:r w:rsidRPr="003173A5">
        <w:rPr>
          <w:rFonts w:ascii="Verdana" w:hAnsi="Verdana"/>
        </w:rPr>
        <w:t xml:space="preserve"> </w:t>
      </w:r>
      <w:r w:rsidR="003173A5">
        <w:rPr>
          <w:rFonts w:ascii="Verdana" w:hAnsi="Verdana" w:cs="Arial"/>
          <w:i/>
          <w:iCs/>
        </w:rPr>
        <w:t>Das Steinwolle-WDVS ermöglicht eine nichtbrennbare Dämmung</w:t>
      </w:r>
      <w:r w:rsidR="003173A5" w:rsidRPr="003173A5">
        <w:rPr>
          <w:rFonts w:ascii="Verdana" w:hAnsi="Verdana" w:cs="Arial"/>
          <w:i/>
          <w:iCs/>
        </w:rPr>
        <w:t xml:space="preserve"> </w:t>
      </w:r>
      <w:r w:rsidR="003173A5">
        <w:rPr>
          <w:rFonts w:ascii="Verdana" w:hAnsi="Verdana" w:cs="Arial"/>
          <w:i/>
          <w:iCs/>
        </w:rPr>
        <w:t>von</w:t>
      </w:r>
      <w:r w:rsidR="003173A5" w:rsidRPr="003173A5">
        <w:rPr>
          <w:rFonts w:ascii="Verdana" w:hAnsi="Verdana" w:cs="Arial"/>
          <w:i/>
          <w:iCs/>
        </w:rPr>
        <w:t xml:space="preserve"> Ein- und Zweifamilienhäusern in </w:t>
      </w:r>
      <w:r w:rsidR="003173A5">
        <w:rPr>
          <w:rFonts w:ascii="Verdana" w:hAnsi="Verdana" w:cs="Arial"/>
          <w:i/>
          <w:iCs/>
        </w:rPr>
        <w:t>Holzrahmenbauweise.</w:t>
      </w:r>
      <w:r w:rsidRPr="003173A5">
        <w:rPr>
          <w:rFonts w:ascii="Verdana" w:hAnsi="Verdana" w:cs="Arial"/>
          <w:i/>
          <w:iCs/>
        </w:rPr>
        <w:t xml:space="preserve"> (Bild: Heck Wall Systems)</w:t>
      </w:r>
    </w:p>
    <w:p w14:paraId="49CAC75E" w14:textId="77777777" w:rsidR="00843387" w:rsidRPr="005E7E2B" w:rsidRDefault="00843387" w:rsidP="00843387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14:paraId="15EE356A" w14:textId="4FE062B0" w:rsidR="00197DDE" w:rsidRPr="00BE44AD" w:rsidRDefault="00843387" w:rsidP="003173A5">
      <w:pPr>
        <w:spacing w:line="280" w:lineRule="atLeast"/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10-Brandschutz-WDVS_Holzbau</w:t>
      </w:r>
      <w:r w:rsidR="003173A5">
        <w:rPr>
          <w:rFonts w:ascii="Verdana" w:hAnsi="Verdana" w:cs="Arial"/>
          <w:b/>
          <w:bCs/>
          <w:i/>
          <w:iCs/>
        </w:rPr>
        <w:t>_Anbau</w:t>
      </w:r>
      <w:r w:rsidRPr="005E7E2B">
        <w:rPr>
          <w:rFonts w:ascii="Verdana" w:hAnsi="Verdana" w:cs="Arial"/>
          <w:b/>
          <w:bCs/>
          <w:i/>
          <w:iCs/>
        </w:rPr>
        <w:t xml:space="preserve">: </w:t>
      </w:r>
      <w:r w:rsidR="003173A5">
        <w:rPr>
          <w:rFonts w:ascii="Verdana" w:hAnsi="Verdana" w:cs="Arial"/>
          <w:i/>
          <w:iCs/>
        </w:rPr>
        <w:t xml:space="preserve">Auch bei Aufstockungen oder Anbauten an in </w:t>
      </w:r>
      <w:r w:rsidR="003173A5" w:rsidRPr="003173A5">
        <w:rPr>
          <w:rFonts w:ascii="Verdana" w:hAnsi="Verdana" w:cs="Arial"/>
          <w:i/>
          <w:iCs/>
        </w:rPr>
        <w:t>Massi</w:t>
      </w:r>
      <w:r w:rsidR="003173A5">
        <w:rPr>
          <w:rFonts w:ascii="Verdana" w:hAnsi="Verdana" w:cs="Arial"/>
          <w:i/>
          <w:iCs/>
        </w:rPr>
        <w:t xml:space="preserve">vbauweise errichteten Gebäuden ist </w:t>
      </w:r>
      <w:r w:rsidR="003173A5" w:rsidRPr="003173A5">
        <w:rPr>
          <w:rFonts w:ascii="Verdana" w:hAnsi="Verdana" w:cs="Arial"/>
          <w:i/>
          <w:iCs/>
        </w:rPr>
        <w:t>möglich</w:t>
      </w:r>
      <w:r w:rsidRPr="003173A5">
        <w:rPr>
          <w:rFonts w:ascii="Verdana" w:hAnsi="Verdana"/>
          <w:i/>
        </w:rPr>
        <w:t>.</w:t>
      </w:r>
      <w:r w:rsidRPr="003173A5">
        <w:rPr>
          <w:rFonts w:ascii="Verdana" w:hAnsi="Verdana" w:cs="Arial"/>
          <w:i/>
          <w:iCs/>
        </w:rPr>
        <w:t xml:space="preserve"> (Bild: Heck Wall Systems)</w:t>
      </w:r>
    </w:p>
    <w:p w14:paraId="3E8387DE" w14:textId="77777777" w:rsidR="00960449" w:rsidRDefault="00960449" w:rsidP="009F32D9">
      <w:pPr>
        <w:pStyle w:val="Textkrper3"/>
        <w:spacing w:after="0"/>
        <w:rPr>
          <w:b w:val="0"/>
          <w:i/>
          <w:color w:val="000000"/>
        </w:rPr>
      </w:pPr>
    </w:p>
    <w:p w14:paraId="57002D15" w14:textId="50537B57" w:rsidR="00960449" w:rsidRPr="00004B3A" w:rsidRDefault="00960449" w:rsidP="009F32D9">
      <w:pPr>
        <w:pStyle w:val="Textkrper3"/>
        <w:spacing w:after="0"/>
        <w:rPr>
          <w:b w:val="0"/>
          <w:i/>
          <w:color w:val="000000"/>
        </w:rPr>
      </w:pPr>
      <w:r w:rsidRPr="00004B3A">
        <w:rPr>
          <w:b w:val="0"/>
          <w:i/>
          <w:color w:val="000000"/>
        </w:rPr>
        <w:t>-----------------------------------------------------------------------------</w:t>
      </w:r>
    </w:p>
    <w:p w14:paraId="44140D6A" w14:textId="77777777" w:rsidR="00960449" w:rsidRPr="00004B3A" w:rsidRDefault="00960449" w:rsidP="009F32D9">
      <w:pPr>
        <w:pStyle w:val="Textkrper3"/>
        <w:spacing w:after="0"/>
        <w:rPr>
          <w:b w:val="0"/>
          <w:i/>
          <w:color w:val="000000"/>
        </w:rPr>
      </w:pPr>
    </w:p>
    <w:p w14:paraId="4CFCCFD2" w14:textId="77777777" w:rsidR="006D51A9" w:rsidRPr="00A85C00" w:rsidRDefault="006D51A9" w:rsidP="0035361D">
      <w:pPr>
        <w:pStyle w:val="Textkrper3"/>
        <w:spacing w:after="0"/>
        <w:rPr>
          <w:b w:val="0"/>
          <w:i/>
          <w:color w:val="000000"/>
        </w:rPr>
      </w:pPr>
      <w:r w:rsidRPr="00004B3A">
        <w:rPr>
          <w:b w:val="0"/>
          <w:i/>
          <w:color w:val="000000"/>
        </w:rPr>
        <w:t xml:space="preserve">HECK Wall Systems GmbH &amp; Co. </w:t>
      </w:r>
      <w:r w:rsidRPr="00A85C00">
        <w:rPr>
          <w:b w:val="0"/>
          <w:i/>
          <w:color w:val="000000"/>
        </w:rPr>
        <w:t xml:space="preserve">KG </w:t>
      </w:r>
    </w:p>
    <w:p w14:paraId="19BD7DA3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proofErr w:type="spellStart"/>
      <w:r>
        <w:rPr>
          <w:b w:val="0"/>
          <w:i/>
          <w:color w:val="000000"/>
        </w:rPr>
        <w:t>Thölauer</w:t>
      </w:r>
      <w:proofErr w:type="spellEnd"/>
      <w:r>
        <w:rPr>
          <w:b w:val="0"/>
          <w:i/>
          <w:color w:val="000000"/>
        </w:rPr>
        <w:t xml:space="preserve"> Straße 25</w:t>
      </w:r>
    </w:p>
    <w:p w14:paraId="1589A198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14:paraId="5C0913B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14:paraId="634648F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lastRenderedPageBreak/>
        <w:t>E-Mail: heiko.faltenbacher@wall-systems.com</w:t>
      </w:r>
    </w:p>
    <w:p w14:paraId="1A6A24BE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9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14:paraId="75104DE9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10" w:history="1">
        <w:r>
          <w:rPr>
            <w:rStyle w:val="Hyperlink"/>
            <w:b w:val="0"/>
            <w:i/>
          </w:rPr>
          <w:t>www.facebook.com/wallsystems</w:t>
        </w:r>
      </w:hyperlink>
    </w:p>
    <w:p w14:paraId="0D89C907" w14:textId="77777777" w:rsidR="006D51A9" w:rsidRPr="004610DB" w:rsidRDefault="006D51A9" w:rsidP="00960449">
      <w:pPr>
        <w:pStyle w:val="Textkrper3"/>
        <w:spacing w:after="60"/>
        <w:contextualSpacing/>
        <w:rPr>
          <w:b w:val="0"/>
          <w:i/>
          <w:color w:val="000000"/>
          <w:lang w:val="en-US"/>
        </w:rPr>
      </w:pPr>
      <w:r w:rsidRPr="004610DB">
        <w:rPr>
          <w:b w:val="0"/>
          <w:i/>
          <w:color w:val="000000"/>
          <w:lang w:val="en-US"/>
        </w:rPr>
        <w:t xml:space="preserve">YouTube: </w:t>
      </w:r>
      <w:hyperlink r:id="rId11" w:history="1">
        <w:r w:rsidRPr="004610DB">
          <w:rPr>
            <w:rStyle w:val="Hyperlink"/>
            <w:b w:val="0"/>
            <w:i/>
            <w:lang w:val="en-US"/>
          </w:rPr>
          <w:t>www.youtube.com/wallsystems</w:t>
        </w:r>
      </w:hyperlink>
    </w:p>
    <w:p w14:paraId="2DAF9EA9" w14:textId="77777777" w:rsidR="00960449" w:rsidRDefault="00960449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2692C3F6" w14:textId="77777777" w:rsidR="006D51A9" w:rsidRPr="00584EB9" w:rsidRDefault="00B262E1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  <w:proofErr w:type="spellStart"/>
      <w:r w:rsidRPr="00584EB9">
        <w:rPr>
          <w:rFonts w:ascii="Verdana" w:hAnsi="Verdana" w:cs="Arial"/>
          <w:sz w:val="21"/>
          <w:szCs w:val="21"/>
          <w:lang w:val="en-US"/>
        </w:rPr>
        <w:t>Pressekontakt</w:t>
      </w:r>
      <w:proofErr w:type="spellEnd"/>
      <w:r w:rsidR="006D51A9" w:rsidRPr="00584EB9">
        <w:rPr>
          <w:rFonts w:ascii="Verdana" w:hAnsi="Verdana" w:cs="Arial"/>
          <w:sz w:val="21"/>
          <w:szCs w:val="21"/>
          <w:lang w:val="en-US"/>
        </w:rPr>
        <w:t>:</w:t>
      </w:r>
    </w:p>
    <w:p w14:paraId="677487C3" w14:textId="56E03145" w:rsidR="006D51A9" w:rsidRPr="002B7044" w:rsidRDefault="003173A5" w:rsidP="006D51A9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C89240B" w14:textId="77777777" w:rsidR="006D51A9" w:rsidRPr="002B7044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2B7044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2B7044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3438C2E4" w14:textId="77777777" w:rsidR="006D51A9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2B7044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0997947" w14:textId="77777777" w:rsidR="002B7044" w:rsidRPr="002B7044" w:rsidRDefault="002B7044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2B7044" w:rsidRPr="002B7044" w:rsidSect="00E93F7B">
      <w:headerReference w:type="default" r:id="rId12"/>
      <w:footerReference w:type="default" r:id="rId13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EA33" w14:textId="77777777" w:rsidR="009D08B5" w:rsidRDefault="009D08B5">
      <w:r>
        <w:separator/>
      </w:r>
    </w:p>
  </w:endnote>
  <w:endnote w:type="continuationSeparator" w:id="0">
    <w:p w14:paraId="1BCCFF37" w14:textId="77777777"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FC44" w14:textId="5D2D1C28" w:rsidR="000336F6" w:rsidRDefault="000336F6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411B" w14:textId="77777777" w:rsidR="009D08B5" w:rsidRDefault="009D08B5">
      <w:r>
        <w:separator/>
      </w:r>
    </w:p>
  </w:footnote>
  <w:footnote w:type="continuationSeparator" w:id="0">
    <w:p w14:paraId="419CC9D8" w14:textId="77777777"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8D1A" w14:textId="77777777" w:rsidR="000336F6" w:rsidRDefault="000336F6">
    <w:pPr>
      <w:pStyle w:val="Kopfzeile"/>
      <w:rPr>
        <w:b/>
        <w:bCs/>
        <w:sz w:val="24"/>
      </w:rPr>
    </w:pPr>
  </w:p>
  <w:p w14:paraId="3A5C174E" w14:textId="77777777"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14:paraId="79F6E4B9" w14:textId="77777777"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9383098">
    <w:abstractNumId w:val="1"/>
  </w:num>
  <w:num w:numId="2" w16cid:durableId="67967019">
    <w:abstractNumId w:val="0"/>
  </w:num>
  <w:num w:numId="3" w16cid:durableId="143910848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grid Kittelberger">
    <w15:presenceInfo w15:providerId="Windows Live" w15:userId="579459b3cbba1f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672"/>
    <w:rsid w:val="0000485A"/>
    <w:rsid w:val="00004B3A"/>
    <w:rsid w:val="0000624A"/>
    <w:rsid w:val="00032576"/>
    <w:rsid w:val="000336F6"/>
    <w:rsid w:val="00037A53"/>
    <w:rsid w:val="00046DC0"/>
    <w:rsid w:val="000630E8"/>
    <w:rsid w:val="000646D8"/>
    <w:rsid w:val="00064F3A"/>
    <w:rsid w:val="00074123"/>
    <w:rsid w:val="000746BF"/>
    <w:rsid w:val="000753CB"/>
    <w:rsid w:val="000A34DB"/>
    <w:rsid w:val="000C60DD"/>
    <w:rsid w:val="000E5287"/>
    <w:rsid w:val="000E63FF"/>
    <w:rsid w:val="000F18BA"/>
    <w:rsid w:val="000F679C"/>
    <w:rsid w:val="001015D9"/>
    <w:rsid w:val="00114C5F"/>
    <w:rsid w:val="001166D5"/>
    <w:rsid w:val="00127762"/>
    <w:rsid w:val="00131901"/>
    <w:rsid w:val="00140216"/>
    <w:rsid w:val="00143D30"/>
    <w:rsid w:val="0014516E"/>
    <w:rsid w:val="00152611"/>
    <w:rsid w:val="00152CD8"/>
    <w:rsid w:val="001538C4"/>
    <w:rsid w:val="00157F37"/>
    <w:rsid w:val="00162887"/>
    <w:rsid w:val="001630A6"/>
    <w:rsid w:val="00166D22"/>
    <w:rsid w:val="00171E28"/>
    <w:rsid w:val="00173441"/>
    <w:rsid w:val="001760EB"/>
    <w:rsid w:val="00183A9B"/>
    <w:rsid w:val="00184C5E"/>
    <w:rsid w:val="00195A8A"/>
    <w:rsid w:val="00197DDE"/>
    <w:rsid w:val="001A310B"/>
    <w:rsid w:val="001A74F1"/>
    <w:rsid w:val="001B48FA"/>
    <w:rsid w:val="001B62CF"/>
    <w:rsid w:val="001C01D8"/>
    <w:rsid w:val="001C0EB1"/>
    <w:rsid w:val="001C28D2"/>
    <w:rsid w:val="001C54E2"/>
    <w:rsid w:val="001D0D13"/>
    <w:rsid w:val="001E1AE7"/>
    <w:rsid w:val="001E236C"/>
    <w:rsid w:val="001E2FD0"/>
    <w:rsid w:val="002056CF"/>
    <w:rsid w:val="00212CBD"/>
    <w:rsid w:val="00225646"/>
    <w:rsid w:val="00225F52"/>
    <w:rsid w:val="0022631B"/>
    <w:rsid w:val="00237983"/>
    <w:rsid w:val="00242DB4"/>
    <w:rsid w:val="002437EA"/>
    <w:rsid w:val="0024413F"/>
    <w:rsid w:val="00251274"/>
    <w:rsid w:val="00254E63"/>
    <w:rsid w:val="00255390"/>
    <w:rsid w:val="00264595"/>
    <w:rsid w:val="00273064"/>
    <w:rsid w:val="00276C38"/>
    <w:rsid w:val="002827BC"/>
    <w:rsid w:val="00293DFE"/>
    <w:rsid w:val="002940C9"/>
    <w:rsid w:val="0029564E"/>
    <w:rsid w:val="002964E1"/>
    <w:rsid w:val="00297909"/>
    <w:rsid w:val="002B06A8"/>
    <w:rsid w:val="002B7044"/>
    <w:rsid w:val="002C00AE"/>
    <w:rsid w:val="002C7F0E"/>
    <w:rsid w:val="002D4DBA"/>
    <w:rsid w:val="002E19D3"/>
    <w:rsid w:val="002E2211"/>
    <w:rsid w:val="002F7681"/>
    <w:rsid w:val="00301BA0"/>
    <w:rsid w:val="003124DE"/>
    <w:rsid w:val="003173A5"/>
    <w:rsid w:val="00326E25"/>
    <w:rsid w:val="00331159"/>
    <w:rsid w:val="00331BDE"/>
    <w:rsid w:val="00337C56"/>
    <w:rsid w:val="0035361D"/>
    <w:rsid w:val="00360AD6"/>
    <w:rsid w:val="003643EA"/>
    <w:rsid w:val="003703BB"/>
    <w:rsid w:val="00376A80"/>
    <w:rsid w:val="0038056C"/>
    <w:rsid w:val="003874B7"/>
    <w:rsid w:val="0039429D"/>
    <w:rsid w:val="003A33AB"/>
    <w:rsid w:val="003A3DC1"/>
    <w:rsid w:val="003A7EB5"/>
    <w:rsid w:val="003B5979"/>
    <w:rsid w:val="003B7DFD"/>
    <w:rsid w:val="003C1A99"/>
    <w:rsid w:val="003C6B68"/>
    <w:rsid w:val="003C77EB"/>
    <w:rsid w:val="003D0717"/>
    <w:rsid w:val="003E2D3C"/>
    <w:rsid w:val="003E3FDF"/>
    <w:rsid w:val="004072ED"/>
    <w:rsid w:val="004073A0"/>
    <w:rsid w:val="00421AA8"/>
    <w:rsid w:val="00426A95"/>
    <w:rsid w:val="0042718E"/>
    <w:rsid w:val="004366A1"/>
    <w:rsid w:val="004610DB"/>
    <w:rsid w:val="00463ADF"/>
    <w:rsid w:val="0046450F"/>
    <w:rsid w:val="00466DCA"/>
    <w:rsid w:val="0047112C"/>
    <w:rsid w:val="00471608"/>
    <w:rsid w:val="004773AB"/>
    <w:rsid w:val="0048409C"/>
    <w:rsid w:val="00490E5A"/>
    <w:rsid w:val="00492C18"/>
    <w:rsid w:val="004942B2"/>
    <w:rsid w:val="004964EF"/>
    <w:rsid w:val="004A6A40"/>
    <w:rsid w:val="004A6DF6"/>
    <w:rsid w:val="004B420D"/>
    <w:rsid w:val="004B7852"/>
    <w:rsid w:val="004C1E08"/>
    <w:rsid w:val="004C7BAB"/>
    <w:rsid w:val="004D431B"/>
    <w:rsid w:val="004E12B9"/>
    <w:rsid w:val="004E1BA9"/>
    <w:rsid w:val="004E56D8"/>
    <w:rsid w:val="004E5A63"/>
    <w:rsid w:val="004F0846"/>
    <w:rsid w:val="005057D3"/>
    <w:rsid w:val="00506203"/>
    <w:rsid w:val="005069D5"/>
    <w:rsid w:val="0050727B"/>
    <w:rsid w:val="00507BE4"/>
    <w:rsid w:val="005166FC"/>
    <w:rsid w:val="00516B55"/>
    <w:rsid w:val="00522289"/>
    <w:rsid w:val="00523411"/>
    <w:rsid w:val="00524143"/>
    <w:rsid w:val="005256FC"/>
    <w:rsid w:val="00525A76"/>
    <w:rsid w:val="00525AFF"/>
    <w:rsid w:val="00530D70"/>
    <w:rsid w:val="00533E09"/>
    <w:rsid w:val="0053663A"/>
    <w:rsid w:val="00540CB2"/>
    <w:rsid w:val="005436C8"/>
    <w:rsid w:val="00544A1C"/>
    <w:rsid w:val="00573ACF"/>
    <w:rsid w:val="00575866"/>
    <w:rsid w:val="00580C4F"/>
    <w:rsid w:val="00584EB9"/>
    <w:rsid w:val="00590EA6"/>
    <w:rsid w:val="0059125B"/>
    <w:rsid w:val="00593EA1"/>
    <w:rsid w:val="005A4EA2"/>
    <w:rsid w:val="005A7E19"/>
    <w:rsid w:val="005C4B3A"/>
    <w:rsid w:val="005D6891"/>
    <w:rsid w:val="005E7E2B"/>
    <w:rsid w:val="005F1892"/>
    <w:rsid w:val="005F54AD"/>
    <w:rsid w:val="006106A3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3D68"/>
    <w:rsid w:val="006662F4"/>
    <w:rsid w:val="00666A9A"/>
    <w:rsid w:val="0067042C"/>
    <w:rsid w:val="0067095C"/>
    <w:rsid w:val="00690A6D"/>
    <w:rsid w:val="006919C5"/>
    <w:rsid w:val="00695AE9"/>
    <w:rsid w:val="00697EF6"/>
    <w:rsid w:val="006B62AF"/>
    <w:rsid w:val="006C6D3B"/>
    <w:rsid w:val="006C6F07"/>
    <w:rsid w:val="006D51A9"/>
    <w:rsid w:val="006E3D0D"/>
    <w:rsid w:val="006E5E7F"/>
    <w:rsid w:val="006E7933"/>
    <w:rsid w:val="006F3003"/>
    <w:rsid w:val="00701898"/>
    <w:rsid w:val="007054A6"/>
    <w:rsid w:val="00706713"/>
    <w:rsid w:val="00713C82"/>
    <w:rsid w:val="00715945"/>
    <w:rsid w:val="00716F1A"/>
    <w:rsid w:val="007204FB"/>
    <w:rsid w:val="007318B8"/>
    <w:rsid w:val="00756A49"/>
    <w:rsid w:val="00756CFF"/>
    <w:rsid w:val="00766CCE"/>
    <w:rsid w:val="00771129"/>
    <w:rsid w:val="00780B59"/>
    <w:rsid w:val="00785258"/>
    <w:rsid w:val="00786F4A"/>
    <w:rsid w:val="00793A8F"/>
    <w:rsid w:val="00795793"/>
    <w:rsid w:val="007A1275"/>
    <w:rsid w:val="007C262C"/>
    <w:rsid w:val="007C5DB0"/>
    <w:rsid w:val="007D4E77"/>
    <w:rsid w:val="007D57DF"/>
    <w:rsid w:val="007E021D"/>
    <w:rsid w:val="007F15F3"/>
    <w:rsid w:val="007F1B88"/>
    <w:rsid w:val="008002E5"/>
    <w:rsid w:val="00801495"/>
    <w:rsid w:val="00806FA6"/>
    <w:rsid w:val="008102BF"/>
    <w:rsid w:val="0081377F"/>
    <w:rsid w:val="00820B59"/>
    <w:rsid w:val="008309F6"/>
    <w:rsid w:val="00836677"/>
    <w:rsid w:val="0083735B"/>
    <w:rsid w:val="00837C60"/>
    <w:rsid w:val="00843387"/>
    <w:rsid w:val="008540F6"/>
    <w:rsid w:val="008569CB"/>
    <w:rsid w:val="00875F18"/>
    <w:rsid w:val="008860C4"/>
    <w:rsid w:val="00896CC4"/>
    <w:rsid w:val="008A0484"/>
    <w:rsid w:val="008A1ABC"/>
    <w:rsid w:val="008B14F2"/>
    <w:rsid w:val="008B4D27"/>
    <w:rsid w:val="008C22A1"/>
    <w:rsid w:val="008C569B"/>
    <w:rsid w:val="008C61C1"/>
    <w:rsid w:val="008C6C96"/>
    <w:rsid w:val="008D7348"/>
    <w:rsid w:val="008E2372"/>
    <w:rsid w:val="008F2A1F"/>
    <w:rsid w:val="008F512C"/>
    <w:rsid w:val="009046AA"/>
    <w:rsid w:val="00906504"/>
    <w:rsid w:val="0090717C"/>
    <w:rsid w:val="00913D25"/>
    <w:rsid w:val="00921EA4"/>
    <w:rsid w:val="0092701C"/>
    <w:rsid w:val="00927643"/>
    <w:rsid w:val="00942164"/>
    <w:rsid w:val="009432C5"/>
    <w:rsid w:val="00943ABC"/>
    <w:rsid w:val="00945333"/>
    <w:rsid w:val="0094791D"/>
    <w:rsid w:val="00950BF6"/>
    <w:rsid w:val="00960449"/>
    <w:rsid w:val="00960881"/>
    <w:rsid w:val="00961222"/>
    <w:rsid w:val="00971144"/>
    <w:rsid w:val="009813A6"/>
    <w:rsid w:val="00984F6D"/>
    <w:rsid w:val="00992107"/>
    <w:rsid w:val="009A1976"/>
    <w:rsid w:val="009A2F17"/>
    <w:rsid w:val="009A7BCB"/>
    <w:rsid w:val="009B1891"/>
    <w:rsid w:val="009C31E6"/>
    <w:rsid w:val="009C6932"/>
    <w:rsid w:val="009D08B5"/>
    <w:rsid w:val="009E71B3"/>
    <w:rsid w:val="009F32D9"/>
    <w:rsid w:val="00A101DD"/>
    <w:rsid w:val="00A32239"/>
    <w:rsid w:val="00A379A6"/>
    <w:rsid w:val="00A415EF"/>
    <w:rsid w:val="00A50259"/>
    <w:rsid w:val="00A602C4"/>
    <w:rsid w:val="00A72C65"/>
    <w:rsid w:val="00A823B3"/>
    <w:rsid w:val="00A857B1"/>
    <w:rsid w:val="00A85C00"/>
    <w:rsid w:val="00A90E69"/>
    <w:rsid w:val="00AA6CB2"/>
    <w:rsid w:val="00AA74F3"/>
    <w:rsid w:val="00AB12EB"/>
    <w:rsid w:val="00AB3271"/>
    <w:rsid w:val="00AC4030"/>
    <w:rsid w:val="00AC4F0D"/>
    <w:rsid w:val="00AE0C2B"/>
    <w:rsid w:val="00AF4744"/>
    <w:rsid w:val="00B02C15"/>
    <w:rsid w:val="00B034A5"/>
    <w:rsid w:val="00B0735B"/>
    <w:rsid w:val="00B147BD"/>
    <w:rsid w:val="00B16EF1"/>
    <w:rsid w:val="00B17D5F"/>
    <w:rsid w:val="00B232DF"/>
    <w:rsid w:val="00B262E1"/>
    <w:rsid w:val="00B43327"/>
    <w:rsid w:val="00B526B4"/>
    <w:rsid w:val="00B54E2C"/>
    <w:rsid w:val="00B55573"/>
    <w:rsid w:val="00B64C86"/>
    <w:rsid w:val="00B663D1"/>
    <w:rsid w:val="00B74547"/>
    <w:rsid w:val="00B74640"/>
    <w:rsid w:val="00B84D8E"/>
    <w:rsid w:val="00B85164"/>
    <w:rsid w:val="00B85CBE"/>
    <w:rsid w:val="00B97EF7"/>
    <w:rsid w:val="00BA1C00"/>
    <w:rsid w:val="00BA53DC"/>
    <w:rsid w:val="00BC13E7"/>
    <w:rsid w:val="00BC21C4"/>
    <w:rsid w:val="00BD3583"/>
    <w:rsid w:val="00BD3C01"/>
    <w:rsid w:val="00BD7EDD"/>
    <w:rsid w:val="00BE22EE"/>
    <w:rsid w:val="00BE44AD"/>
    <w:rsid w:val="00BE7E33"/>
    <w:rsid w:val="00BF2AC8"/>
    <w:rsid w:val="00BF45EC"/>
    <w:rsid w:val="00BF7303"/>
    <w:rsid w:val="00C11987"/>
    <w:rsid w:val="00C13423"/>
    <w:rsid w:val="00C20057"/>
    <w:rsid w:val="00C20F27"/>
    <w:rsid w:val="00C21056"/>
    <w:rsid w:val="00C23EB8"/>
    <w:rsid w:val="00C417AC"/>
    <w:rsid w:val="00C418D4"/>
    <w:rsid w:val="00C45451"/>
    <w:rsid w:val="00C45E99"/>
    <w:rsid w:val="00C5447D"/>
    <w:rsid w:val="00C62E09"/>
    <w:rsid w:val="00C64F60"/>
    <w:rsid w:val="00C744BA"/>
    <w:rsid w:val="00C77AF5"/>
    <w:rsid w:val="00C77C06"/>
    <w:rsid w:val="00CA225D"/>
    <w:rsid w:val="00CB1CF3"/>
    <w:rsid w:val="00CB411C"/>
    <w:rsid w:val="00CC2D71"/>
    <w:rsid w:val="00CD1D82"/>
    <w:rsid w:val="00CD559B"/>
    <w:rsid w:val="00CD561E"/>
    <w:rsid w:val="00CE3A02"/>
    <w:rsid w:val="00CE5972"/>
    <w:rsid w:val="00CF479D"/>
    <w:rsid w:val="00D04371"/>
    <w:rsid w:val="00D1596E"/>
    <w:rsid w:val="00D519BA"/>
    <w:rsid w:val="00D536A7"/>
    <w:rsid w:val="00D567D6"/>
    <w:rsid w:val="00D60FC9"/>
    <w:rsid w:val="00D64CF9"/>
    <w:rsid w:val="00D6519A"/>
    <w:rsid w:val="00D7124B"/>
    <w:rsid w:val="00D71BA1"/>
    <w:rsid w:val="00D76356"/>
    <w:rsid w:val="00D83841"/>
    <w:rsid w:val="00D85F31"/>
    <w:rsid w:val="00D86D2F"/>
    <w:rsid w:val="00DA15C0"/>
    <w:rsid w:val="00DA76D5"/>
    <w:rsid w:val="00DB499D"/>
    <w:rsid w:val="00DC0BE1"/>
    <w:rsid w:val="00DD2D6A"/>
    <w:rsid w:val="00DD5B7A"/>
    <w:rsid w:val="00DE6546"/>
    <w:rsid w:val="00DF0ECC"/>
    <w:rsid w:val="00DF2850"/>
    <w:rsid w:val="00DF3D37"/>
    <w:rsid w:val="00DF4E43"/>
    <w:rsid w:val="00E015C6"/>
    <w:rsid w:val="00E06F36"/>
    <w:rsid w:val="00E07D23"/>
    <w:rsid w:val="00E126C2"/>
    <w:rsid w:val="00E128B5"/>
    <w:rsid w:val="00E23537"/>
    <w:rsid w:val="00E33D60"/>
    <w:rsid w:val="00E463DD"/>
    <w:rsid w:val="00E46DF5"/>
    <w:rsid w:val="00E57498"/>
    <w:rsid w:val="00E64BEB"/>
    <w:rsid w:val="00E64D36"/>
    <w:rsid w:val="00E64DF5"/>
    <w:rsid w:val="00E854F9"/>
    <w:rsid w:val="00E92D81"/>
    <w:rsid w:val="00E93F7B"/>
    <w:rsid w:val="00EA2F8A"/>
    <w:rsid w:val="00EA3F4F"/>
    <w:rsid w:val="00EB07F6"/>
    <w:rsid w:val="00EB0845"/>
    <w:rsid w:val="00EC58C9"/>
    <w:rsid w:val="00EC6213"/>
    <w:rsid w:val="00EF524B"/>
    <w:rsid w:val="00EF5436"/>
    <w:rsid w:val="00F03381"/>
    <w:rsid w:val="00F04A46"/>
    <w:rsid w:val="00F05ACA"/>
    <w:rsid w:val="00F12C16"/>
    <w:rsid w:val="00F23A94"/>
    <w:rsid w:val="00F24382"/>
    <w:rsid w:val="00F266F3"/>
    <w:rsid w:val="00F363D1"/>
    <w:rsid w:val="00F37964"/>
    <w:rsid w:val="00F42791"/>
    <w:rsid w:val="00F44878"/>
    <w:rsid w:val="00F4781C"/>
    <w:rsid w:val="00F53704"/>
    <w:rsid w:val="00F54FDF"/>
    <w:rsid w:val="00F605C7"/>
    <w:rsid w:val="00F6451C"/>
    <w:rsid w:val="00F6722D"/>
    <w:rsid w:val="00F7783D"/>
    <w:rsid w:val="00F87BB1"/>
    <w:rsid w:val="00F93749"/>
    <w:rsid w:val="00F95AF0"/>
    <w:rsid w:val="00FA11FB"/>
    <w:rsid w:val="00FA14F4"/>
    <w:rsid w:val="00FA4CE7"/>
    <w:rsid w:val="00FA67F6"/>
    <w:rsid w:val="00FA7057"/>
    <w:rsid w:val="00FB618F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4:docId w14:val="150BCF90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1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llsystems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facebook.com/wallsystem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ll-system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FBCDF-F468-4C49-A9EE-1127D57C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4813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5369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Ingrid Kittelberger</cp:lastModifiedBy>
  <cp:revision>4</cp:revision>
  <cp:lastPrinted>2012-05-16T06:39:00Z</cp:lastPrinted>
  <dcterms:created xsi:type="dcterms:W3CDTF">2023-03-16T12:19:00Z</dcterms:created>
  <dcterms:modified xsi:type="dcterms:W3CDTF">2023-03-22T08:56:00Z</dcterms:modified>
</cp:coreProperties>
</file>